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F76968">
        <w:rPr>
          <w:rFonts w:ascii="Sylfaen" w:hAnsi="Sylfaen"/>
          <w:i w:val="0"/>
          <w:sz w:val="24"/>
          <w:szCs w:val="24"/>
        </w:rPr>
        <w:t>1</w:t>
      </w:r>
      <w:r w:rsidR="00305E56">
        <w:rPr>
          <w:rFonts w:ascii="Sylfaen" w:hAnsi="Sylfaen"/>
          <w:i w:val="0"/>
          <w:sz w:val="24"/>
          <w:szCs w:val="24"/>
        </w:rPr>
        <w:t>6</w:t>
      </w:r>
      <w:r w:rsidR="00AE78BB">
        <w:rPr>
          <w:rFonts w:ascii="Calibri" w:hAnsi="Calibri"/>
          <w:i w:val="0"/>
          <w:sz w:val="24"/>
          <w:szCs w:val="24"/>
        </w:rPr>
        <w:t>"</w:t>
      </w:r>
      <w:r w:rsidRPr="00DC2791">
        <w:rPr>
          <w:rFonts w:ascii="Calibri" w:hAnsi="Calibri"/>
          <w:i w:val="0"/>
          <w:sz w:val="24"/>
          <w:szCs w:val="24"/>
        </w:rPr>
        <w:t xml:space="preserve"> "</w:t>
      </w:r>
      <w:r w:rsidR="0056009E">
        <w:rPr>
          <w:rFonts w:ascii="GHEA Grapalat" w:hAnsi="GHEA Grapalat"/>
          <w:i w:val="0"/>
          <w:sz w:val="24"/>
          <w:szCs w:val="24"/>
        </w:rPr>
        <w:t>1</w:t>
      </w:r>
      <w:r w:rsidR="00305E56">
        <w:rPr>
          <w:rFonts w:ascii="GHEA Grapalat" w:hAnsi="GHEA Grapalat"/>
          <w:i w:val="0"/>
          <w:sz w:val="24"/>
          <w:szCs w:val="24"/>
        </w:rPr>
        <w:t>2</w:t>
      </w:r>
      <w:r w:rsidR="0056009E">
        <w:rPr>
          <w:rFonts w:ascii="Calibri" w:hAnsi="Calibri"/>
          <w:i w:val="0"/>
          <w:sz w:val="24"/>
          <w:szCs w:val="24"/>
        </w:rPr>
        <w:t>"  2024</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9927CF">
        <w:rPr>
          <w:rFonts w:ascii="GHEA Grapalat" w:hAnsi="GHEA Grapalat"/>
          <w:i w:val="0"/>
          <w:sz w:val="24"/>
          <w:szCs w:val="24"/>
        </w:rPr>
        <w:t>՜</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305E56">
        <w:rPr>
          <w:rFonts w:ascii="Sylfaen" w:hAnsi="Sylfaen"/>
          <w:i w:val="0"/>
          <w:sz w:val="24"/>
          <w:szCs w:val="24"/>
        </w:rPr>
        <w:t>GM-GHAPDzB-25/04</w:t>
      </w:r>
    </w:p>
    <w:p w:rsidR="00E12B8D" w:rsidRPr="00501D4F" w:rsidRDefault="00E12B8D" w:rsidP="00E12B8D">
      <w:pPr>
        <w:pStyle w:val="a3"/>
        <w:widowControl w:val="0"/>
        <w:spacing w:after="160" w:line="240" w:lineRule="auto"/>
        <w:rPr>
          <w:rFonts w:ascii="GHEA Grapalat" w:hAnsi="GHEA Grapalat"/>
          <w:i w:val="0"/>
          <w:sz w:val="22"/>
          <w:szCs w:val="22"/>
        </w:rPr>
      </w:pPr>
    </w:p>
    <w:p w:rsidR="005E5263" w:rsidRPr="005E5263" w:rsidRDefault="005E5263" w:rsidP="005E5263">
      <w:pPr>
        <w:widowControl w:val="0"/>
        <w:ind w:firstLine="709"/>
        <w:rPr>
          <w:rFonts w:ascii="Calibri" w:hAnsi="Calibri"/>
        </w:rPr>
      </w:pPr>
      <w:r w:rsidRPr="005E5263">
        <w:rPr>
          <w:rFonts w:ascii="Sylfaen" w:hAnsi="Sylfaen"/>
          <w:sz w:val="20"/>
          <w:szCs w:val="20"/>
        </w:rPr>
        <w:t xml:space="preserve">Заказчик: «Гораван Гор  детский сад» </w:t>
      </w:r>
      <w:r w:rsidRPr="005E5263">
        <w:rPr>
          <w:rFonts w:ascii="Sylfaen" w:hAnsi="Sylfaen"/>
          <w:sz w:val="20"/>
          <w:szCs w:val="20"/>
          <w:lang w:val="en-US"/>
        </w:rPr>
        <w:t>HOAK</w:t>
      </w:r>
      <w:r w:rsidRPr="005E5263">
        <w:rPr>
          <w:rFonts w:ascii="Sylfaen" w:hAnsi="Sylfaen"/>
          <w:sz w:val="20"/>
          <w:szCs w:val="20"/>
        </w:rPr>
        <w:t xml:space="preserve">    , которая находится в Араратской области с. Гораван на ул.  Геворг Марзпетуни 7, объявляется котировка, которая проводится в один этап</w:t>
      </w:r>
      <w:r w:rsidRPr="005E5263">
        <w:rPr>
          <w:rFonts w:ascii="Calibri" w:hAnsi="Calibri"/>
        </w:rPr>
        <w:t>.</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Участнику, отобранному по итогам настоящей процедуры, в</w:t>
      </w:r>
      <w:r w:rsidRPr="005E5263">
        <w:rPr>
          <w:rFonts w:ascii="Courier New" w:hAnsi="Courier New" w:cs="Courier New"/>
          <w:lang w:val="en-US"/>
        </w:rPr>
        <w:t> </w:t>
      </w:r>
      <w:r w:rsidRPr="005E5263">
        <w:rPr>
          <w:rFonts w:ascii="GHEA Grapalat" w:hAnsi="GHEA Grapalat"/>
          <w:spacing w:val="6"/>
        </w:rPr>
        <w:t>установленном</w:t>
      </w:r>
      <w:r w:rsidRPr="005E5263">
        <w:rPr>
          <w:rFonts w:ascii="Courier New" w:hAnsi="Courier New" w:cs="Courier New"/>
          <w:spacing w:val="6"/>
          <w:lang w:val="en-US"/>
        </w:rPr>
        <w:t> </w:t>
      </w:r>
      <w:r w:rsidRPr="005E5263">
        <w:rPr>
          <w:rFonts w:ascii="GHEA Grapalat" w:hAnsi="GHEA Grapalat"/>
          <w:spacing w:val="6"/>
        </w:rPr>
        <w:t xml:space="preserve">порядке будет предложено заключить договор на поставку </w:t>
      </w:r>
      <w:r w:rsidRPr="005E5263">
        <w:rPr>
          <w:rFonts w:ascii="Arial Unicode" w:hAnsi="Arial Unicode"/>
        </w:rPr>
        <w:t>продуктов</w:t>
      </w:r>
      <w:r w:rsidRPr="005E5263">
        <w:rPr>
          <w:rFonts w:ascii="GHEA Grapalat" w:hAnsi="GHEA Grapalat"/>
        </w:rPr>
        <w:t xml:space="preserve"> (далее — договор).</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E5263">
        <w:rPr>
          <w:rFonts w:ascii="Courier New" w:hAnsi="Courier New" w:cs="Courier New"/>
          <w:lang w:val="en-US"/>
        </w:rPr>
        <w:t> </w:t>
      </w:r>
      <w:r w:rsidRPr="005E5263">
        <w:rPr>
          <w:rFonts w:ascii="GHEA Grapalat" w:hAnsi="GHEA Grapalat"/>
        </w:rPr>
        <w:t>настоящейпроцедуре.</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lastRenderedPageBreak/>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 xml:space="preserve">Для получения приглашения на процедурув бумажной форме необходимо обратиться к заказчику </w:t>
      </w:r>
      <w:r w:rsidRPr="00DC2791">
        <w:rPr>
          <w:rFonts w:ascii="GHEA Grapalat" w:hAnsi="GHEA Grapalat"/>
        </w:rPr>
        <w:t>до 11.</w:t>
      </w:r>
      <w:r w:rsidR="00DC2791" w:rsidRPr="00DC2791">
        <w:rPr>
          <w:rFonts w:ascii="GHEA Grapalat" w:hAnsi="GHEA Grapalat"/>
        </w:rPr>
        <w:t>3</w:t>
      </w:r>
      <w:r w:rsidRPr="00DC2791">
        <w:rPr>
          <w:rFonts w:ascii="GHEA Grapalat" w:hAnsi="GHEA Grapalat"/>
        </w:rPr>
        <w:t xml:space="preserve">0 часов7 -го дня </w:t>
      </w:r>
      <w:r w:rsidRPr="005E5263">
        <w:rPr>
          <w:rFonts w:ascii="GHEA Grapalat" w:hAnsi="GHEA Grapalat"/>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5E5263">
        <w:rPr>
          <w:rFonts w:ascii="Arial LatArm" w:hAnsi="Arial LatArm"/>
          <w:i/>
          <w:sz w:val="20"/>
          <w:szCs w:val="20"/>
          <w:lang w:val="en-US"/>
        </w:rPr>
        <w:t> </w:t>
      </w:r>
      <w:r w:rsidRPr="005E5263">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 .</w:t>
      </w:r>
    </w:p>
    <w:p w:rsidR="005E5263" w:rsidRPr="005E5263" w:rsidRDefault="005E5263" w:rsidP="005E5263">
      <w:pPr>
        <w:widowControl w:val="0"/>
        <w:spacing w:after="160"/>
        <w:ind w:firstLine="567"/>
        <w:jc w:val="both"/>
        <w:rPr>
          <w:rFonts w:ascii="GHEA Grapalat" w:hAnsi="GHEA Grapalat"/>
          <w:spacing w:val="-6"/>
        </w:rPr>
      </w:pPr>
      <w:r w:rsidRPr="005E5263">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E5263">
        <w:rPr>
          <w:rFonts w:ascii="Courier New" w:hAnsi="Courier New" w:cs="Courier New"/>
          <w:spacing w:val="-6"/>
          <w:lang w:val="en-US"/>
        </w:rPr>
        <w:t> </w:t>
      </w:r>
      <w:r w:rsidRPr="005E5263">
        <w:rPr>
          <w:rFonts w:ascii="GHEA Grapalat" w:hAnsi="GHEA Grapalat"/>
          <w:spacing w:val="-6"/>
        </w:rPr>
        <w:t xml:space="preserve">электронной форме в течение рабочего дня, следующего за днем получения заявления. </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Неполучение приглашения не ограничивает права участника на участие в</w:t>
      </w:r>
      <w:r w:rsidRPr="005E5263">
        <w:rPr>
          <w:rFonts w:ascii="Courier New" w:hAnsi="Courier New" w:cs="Courier New"/>
          <w:lang w:val="en-US"/>
        </w:rPr>
        <w:t> </w:t>
      </w:r>
      <w:r w:rsidRPr="005E5263">
        <w:rPr>
          <w:rFonts w:ascii="GHEA Grapalat" w:hAnsi="GHEA Grapalat"/>
        </w:rPr>
        <w:t>настоящей процедуре.</w:t>
      </w:r>
    </w:p>
    <w:p w:rsidR="00DC2791" w:rsidRDefault="005E5263" w:rsidP="005E5263">
      <w:pPr>
        <w:widowControl w:val="0"/>
        <w:spacing w:after="160" w:line="360" w:lineRule="auto"/>
        <w:ind w:firstLine="567"/>
        <w:jc w:val="both"/>
        <w:rPr>
          <w:rFonts w:ascii="Sylfaen" w:hAnsi="Sylfaen"/>
          <w:sz w:val="20"/>
          <w:szCs w:val="20"/>
        </w:rPr>
      </w:pPr>
      <w:r w:rsidRPr="005E5263">
        <w:rPr>
          <w:rFonts w:ascii="Calibri" w:hAnsi="Calibri"/>
        </w:rPr>
        <w:t>Заявки на   ЗАПРОС  КОТИРОВОК необходимо подавать по адресу</w:t>
      </w:r>
      <w:r w:rsidRPr="005E5263">
        <w:rPr>
          <w:rFonts w:ascii="Sylfaen" w:hAnsi="Sylfaen"/>
          <w:sz w:val="20"/>
          <w:szCs w:val="20"/>
        </w:rPr>
        <w:t xml:space="preserve">с.  Гораван на ул.  Геворг Марзпетуни 7, </w:t>
      </w:r>
      <w:r w:rsidRPr="005E5263">
        <w:rPr>
          <w:rFonts w:ascii="Calibri" w:hAnsi="Calibri"/>
        </w:rPr>
        <w:t xml:space="preserve">в документарной форме, до </w:t>
      </w:r>
      <w:r w:rsidR="00305E56">
        <w:rPr>
          <w:rFonts w:ascii="Calibri" w:hAnsi="Calibri"/>
        </w:rPr>
        <w:t>16</w:t>
      </w:r>
      <w:r w:rsidRPr="00DC2791">
        <w:rPr>
          <w:rFonts w:ascii="Calibri" w:hAnsi="Calibri"/>
        </w:rPr>
        <w:t>.</w:t>
      </w:r>
      <w:r w:rsidR="00DC2791" w:rsidRPr="00DC2791">
        <w:rPr>
          <w:rFonts w:ascii="Calibri" w:hAnsi="Calibri"/>
        </w:rPr>
        <w:t>3</w:t>
      </w:r>
      <w:r w:rsidRPr="00DC2791">
        <w:rPr>
          <w:rFonts w:ascii="Calibri" w:hAnsi="Calibri"/>
        </w:rPr>
        <w:t xml:space="preserve">0 часов 7-го </w:t>
      </w:r>
      <w:r w:rsidRPr="005E5263">
        <w:rPr>
          <w:rFonts w:ascii="Calibri" w:hAnsi="Calibri"/>
        </w:rPr>
        <w:t xml:space="preserve">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5E5263">
        <w:rPr>
          <w:rFonts w:ascii="Sylfaen" w:hAnsi="Sylfaen"/>
          <w:sz w:val="20"/>
          <w:szCs w:val="20"/>
        </w:rPr>
        <w:t xml:space="preserve">с.  Гораван на ул.  </w:t>
      </w:r>
      <w:r w:rsidRPr="00DC2791">
        <w:rPr>
          <w:rFonts w:ascii="Sylfaen" w:hAnsi="Sylfaen"/>
          <w:sz w:val="20"/>
          <w:szCs w:val="20"/>
        </w:rPr>
        <w:t xml:space="preserve">Геворг Марзпетуни 7,   году, </w:t>
      </w:r>
    </w:p>
    <w:p w:rsidR="005E5263" w:rsidRPr="00DC2791" w:rsidRDefault="00305E56" w:rsidP="005E5263">
      <w:pPr>
        <w:widowControl w:val="0"/>
        <w:spacing w:after="160" w:line="360" w:lineRule="auto"/>
        <w:ind w:firstLine="567"/>
        <w:jc w:val="both"/>
        <w:rPr>
          <w:rFonts w:ascii="Calibri" w:hAnsi="Calibri"/>
        </w:rPr>
      </w:pPr>
      <w:r>
        <w:rPr>
          <w:rFonts w:ascii="Sylfaen" w:hAnsi="Sylfaen"/>
        </w:rPr>
        <w:t>В 16</w:t>
      </w:r>
      <w:r w:rsidR="005E5263" w:rsidRPr="00DC2791">
        <w:rPr>
          <w:rFonts w:ascii="Sylfaen" w:hAnsi="Sylfaen"/>
        </w:rPr>
        <w:t>.</w:t>
      </w:r>
      <w:r>
        <w:rPr>
          <w:rFonts w:ascii="Sylfaen" w:hAnsi="Sylfaen"/>
        </w:rPr>
        <w:t>30 в 23</w:t>
      </w:r>
      <w:r w:rsidR="005E5263" w:rsidRPr="00DC2791">
        <w:rPr>
          <w:rFonts w:ascii="Sylfaen" w:hAnsi="Sylfaen"/>
        </w:rPr>
        <w:t xml:space="preserve"> </w:t>
      </w:r>
      <w:r w:rsidR="00F76968">
        <w:rPr>
          <w:rFonts w:ascii="GHEA Grapalat" w:hAnsi="GHEA Grapalat"/>
          <w:i/>
        </w:rPr>
        <w:t>.</w:t>
      </w:r>
      <w:r w:rsidR="00F76968">
        <w:rPr>
          <w:rFonts w:ascii="GHEA Grapalat" w:hAnsi="GHEA Grapalat"/>
          <w:i/>
          <w:lang w:val="hy-AM"/>
        </w:rPr>
        <w:t>11</w:t>
      </w:r>
      <w:r w:rsidR="00F6350C">
        <w:rPr>
          <w:rFonts w:ascii="GHEA Grapalat" w:hAnsi="GHEA Grapalat"/>
          <w:i/>
        </w:rPr>
        <w:t>.2024</w:t>
      </w:r>
    </w:p>
    <w:p w:rsidR="005E5263" w:rsidRPr="005E5263" w:rsidRDefault="005E5263" w:rsidP="005E5263">
      <w:pPr>
        <w:widowControl w:val="0"/>
        <w:spacing w:after="160" w:line="360" w:lineRule="auto"/>
        <w:ind w:firstLine="567"/>
        <w:jc w:val="both"/>
        <w:rPr>
          <w:rFonts w:ascii="Calibri" w:hAnsi="Calibri"/>
        </w:rPr>
      </w:pPr>
      <w:r w:rsidRPr="005E5263">
        <w:rPr>
          <w:rFonts w:ascii="Calibri" w:hAnsi="Calibri"/>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5E5263">
        <w:rPr>
          <w:rFonts w:ascii="Calibri" w:hAnsi="Calibri" w:cs="Courier New"/>
          <w:lang w:val="en-US"/>
        </w:rPr>
        <w:t> </w:t>
      </w:r>
      <w:r w:rsidRPr="005E5263">
        <w:rPr>
          <w:rFonts w:ascii="Calibri" w:hAnsi="Calibri"/>
        </w:rPr>
        <w:t>настоящий конкурс. Для подачи жалобы требуется плата в размере 30</w:t>
      </w:r>
      <w:r w:rsidRPr="005E5263">
        <w:rPr>
          <w:rFonts w:ascii="Calibri" w:hAnsi="Calibri" w:cs="Courier New"/>
          <w:lang w:val="en-US"/>
        </w:rPr>
        <w:t> </w:t>
      </w:r>
      <w:r w:rsidRPr="005E5263">
        <w:rPr>
          <w:rFonts w:ascii="Calibri" w:hAnsi="Calibri"/>
        </w:rPr>
        <w:t>000</w:t>
      </w:r>
      <w:r w:rsidRPr="005E5263">
        <w:rPr>
          <w:rFonts w:ascii="Calibri" w:hAnsi="Calibri" w:cs="Courier New"/>
          <w:lang w:val="en-US"/>
        </w:rPr>
        <w:t> </w:t>
      </w:r>
      <w:r w:rsidRPr="005E5263">
        <w:rPr>
          <w:rFonts w:ascii="Calibri" w:hAnsi="Calibri"/>
        </w:rPr>
        <w:t>(тридцать тысяч) драмов РА, которая должна быть перечислена на</w:t>
      </w:r>
      <w:r w:rsidRPr="005E5263">
        <w:rPr>
          <w:rFonts w:ascii="Calibri" w:hAnsi="Calibri" w:cs="Courier New"/>
          <w:lang w:val="en-US"/>
        </w:rPr>
        <w:t> </w:t>
      </w:r>
      <w:r w:rsidRPr="005E5263">
        <w:rPr>
          <w:rFonts w:ascii="Calibri" w:hAnsi="Calibri"/>
        </w:rPr>
        <w:t>казначейский счет № 900008000482, открытый на имя Министерства финансов Республики Армения.</w:t>
      </w:r>
    </w:p>
    <w:p w:rsidR="005E5263" w:rsidRPr="005E5263" w:rsidRDefault="005E5263" w:rsidP="005E5263">
      <w:pPr>
        <w:widowControl w:val="0"/>
        <w:spacing w:after="160"/>
        <w:ind w:firstLine="567"/>
        <w:jc w:val="both"/>
        <w:rPr>
          <w:rFonts w:ascii="Calibri" w:hAnsi="Calibri"/>
        </w:rPr>
      </w:pPr>
      <w:r w:rsidRPr="005E5263">
        <w:rPr>
          <w:rFonts w:ascii="Calibri" w:hAnsi="Calibri"/>
        </w:rPr>
        <w:t>Для получения дополнительной информации, связанной с настоящим</w:t>
      </w:r>
      <w:r w:rsidRPr="005E5263">
        <w:rPr>
          <w:rFonts w:ascii="Calibri" w:hAnsi="Calibri" w:cs="Courier New"/>
          <w:lang w:val="en-US"/>
        </w:rPr>
        <w:t> </w:t>
      </w:r>
      <w:r w:rsidRPr="005E5263">
        <w:rPr>
          <w:rFonts w:ascii="Calibri" w:hAnsi="Calibri"/>
        </w:rPr>
        <w:t>объявлением, можете обратиться к секретарю Оценочной комиссии</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5E5263" w:rsidRPr="005E5263">
        <w:rPr>
          <w:rFonts w:ascii="GHEA Grapalat" w:hAnsi="GHEA Grapalat"/>
        </w:rPr>
        <w:t>&lt;&lt;</w:t>
      </w:r>
      <w:r w:rsidR="005E5263" w:rsidRPr="005E5263">
        <w:rPr>
          <w:rFonts w:ascii="Arial" w:hAnsi="Arial" w:cs="Arial"/>
        </w:rPr>
        <w:t xml:space="preserve">  Гораван Гор детский сад</w:t>
      </w:r>
      <w:r w:rsidR="005E5263" w:rsidRPr="005E5263">
        <w:rPr>
          <w:rFonts w:ascii="Sylfaen" w:hAnsi="Sylfaen"/>
        </w:rPr>
        <w:t>&gt;&gt;</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F37A62" w:rsidRDefault="00F37A62" w:rsidP="00E12B8D">
      <w:pPr>
        <w:pStyle w:val="aa"/>
        <w:widowControl w:val="0"/>
        <w:spacing w:after="160"/>
        <w:ind w:firstLine="567"/>
        <w:jc w:val="right"/>
        <w:rPr>
          <w:rFonts w:ascii="GHEA Grapalat" w:hAnsi="GHEA Grapalat"/>
          <w:i/>
        </w:rPr>
      </w:pPr>
    </w:p>
    <w:p w:rsidR="00F37A62" w:rsidRDefault="00F37A62" w:rsidP="00E12B8D">
      <w:pPr>
        <w:pStyle w:val="aa"/>
        <w:widowControl w:val="0"/>
        <w:spacing w:after="160"/>
        <w:ind w:firstLine="567"/>
        <w:jc w:val="right"/>
        <w:rPr>
          <w:rFonts w:ascii="GHEA Grapalat" w:hAnsi="GHEA Grapalat"/>
          <w:i/>
        </w:rPr>
      </w:pP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305E56">
        <w:rPr>
          <w:rFonts w:ascii="Sylfaen" w:hAnsi="Sylfaen"/>
        </w:rPr>
        <w:t>GM-GHAPDzB-25/04</w:t>
      </w:r>
      <w:r w:rsidR="009E3704" w:rsidRPr="009E3704">
        <w:rPr>
          <w:rFonts w:ascii="GHEA Grapalat" w:hAnsi="GHEA Grapalat"/>
          <w:i/>
        </w:rPr>
        <w:br/>
        <w:t xml:space="preserve">№ 1 </w:t>
      </w:r>
      <w:r w:rsidR="009E3704" w:rsidRPr="00DC2791">
        <w:rPr>
          <w:rFonts w:ascii="GHEA Grapalat" w:hAnsi="GHEA Grapalat"/>
          <w:i/>
        </w:rPr>
        <w:t xml:space="preserve">от </w:t>
      </w:r>
      <w:r w:rsidR="00305E56">
        <w:rPr>
          <w:rFonts w:ascii="GHEA Grapalat" w:hAnsi="GHEA Grapalat"/>
          <w:i/>
        </w:rPr>
        <w:t>16</w:t>
      </w:r>
      <w:r w:rsidR="008B1F5B" w:rsidRPr="00DC2791">
        <w:rPr>
          <w:rFonts w:ascii="GHEA Grapalat" w:hAnsi="GHEA Grapalat"/>
        </w:rPr>
        <w:t>.</w:t>
      </w:r>
      <w:r w:rsidR="00305E56">
        <w:rPr>
          <w:rFonts w:ascii="GHEA Grapalat" w:hAnsi="GHEA Grapalat"/>
          <w:lang w:val="hy-AM"/>
        </w:rPr>
        <w:t>12</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F37A62" w:rsidRDefault="00F37A62" w:rsidP="00E12B8D">
      <w:pPr>
        <w:widowControl w:val="0"/>
        <w:spacing w:after="160"/>
        <w:jc w:val="center"/>
        <w:rPr>
          <w:rFonts w:ascii="GHEA Grapalat" w:hAnsi="GHEA Grapalat"/>
          <w:b/>
        </w:rPr>
      </w:pPr>
    </w:p>
    <w:p w:rsidR="00F37A62" w:rsidRDefault="00F37A62" w:rsidP="00E12B8D">
      <w:pPr>
        <w:widowControl w:val="0"/>
        <w:spacing w:after="160"/>
        <w:jc w:val="center"/>
        <w:rPr>
          <w:rFonts w:ascii="GHEA Grapalat" w:hAnsi="GHEA Grapalat"/>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СОДЕРЖАНИЕ</w:t>
      </w:r>
    </w:p>
    <w:p w:rsidR="00E12B8D" w:rsidRPr="00501D4F" w:rsidRDefault="00E12B8D" w:rsidP="00E12B8D">
      <w:pPr>
        <w:widowControl w:val="0"/>
        <w:spacing w:after="160"/>
        <w:ind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F37A62"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F37A62" w:rsidRDefault="00F37A62" w:rsidP="00E12B8D">
      <w:pPr>
        <w:widowControl w:val="0"/>
        <w:spacing w:after="160"/>
        <w:ind w:hanging="567"/>
        <w:jc w:val="both"/>
        <w:rPr>
          <w:rFonts w:ascii="GHEA Grapalat" w:hAnsi="GHEA Grapalat"/>
          <w:spacing w:val="-6"/>
        </w:rPr>
      </w:pP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305E56">
        <w:rPr>
          <w:rFonts w:ascii="Sylfaen" w:hAnsi="Sylfaen"/>
        </w:rPr>
        <w:t>GM-GHAPDzB-25/04</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F37A62" w:rsidRDefault="00E12B8D" w:rsidP="00E12B8D">
      <w:pPr>
        <w:widowControl w:val="0"/>
        <w:spacing w:after="160"/>
        <w:jc w:val="center"/>
        <w:rPr>
          <w:rFonts w:ascii="GHEA Grapalat" w:hAnsi="GHEA Grapalat"/>
        </w:rPr>
      </w:pPr>
      <w:r w:rsidRPr="009044F1">
        <w:rPr>
          <w:rFonts w:ascii="GHEA Grapalat" w:hAnsi="GHEA Grapalat"/>
        </w:rPr>
        <w:br w:type="page"/>
      </w:r>
    </w:p>
    <w:p w:rsidR="00F37A62" w:rsidRDefault="00F37A62" w:rsidP="00E12B8D">
      <w:pPr>
        <w:widowControl w:val="0"/>
        <w:spacing w:after="160"/>
        <w:jc w:val="center"/>
        <w:rPr>
          <w:rFonts w:ascii="GHEA Grapalat" w:hAnsi="GHEA Grapalat"/>
        </w:rPr>
      </w:pPr>
    </w:p>
    <w:p w:rsidR="00F37A62" w:rsidRDefault="00F37A62"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rPr>
      </w:pPr>
      <w:r w:rsidRPr="009044F1">
        <w:rPr>
          <w:rFonts w:ascii="GHEA Grapalat" w:hAnsi="GHEA Grapalat"/>
        </w:rPr>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5E5263" w:rsidRPr="005E5263" w:rsidRDefault="00E12B8D" w:rsidP="005E5263">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w:t>
      </w:r>
      <w:r w:rsidR="005E5263" w:rsidRPr="005E5263">
        <w:rPr>
          <w:rFonts w:ascii="Sylfaen" w:hAnsi="Sylfaen" w:cs="Courier New"/>
          <w:i/>
          <w:lang w:eastAsia="en-US" w:bidi="ar-SA"/>
        </w:rPr>
        <w:t xml:space="preserve">&lt;&lt;  </w:t>
      </w:r>
      <w:r w:rsidR="005E5263" w:rsidRPr="005E5263">
        <w:rPr>
          <w:rFonts w:ascii="GHEA Grapalat" w:hAnsi="GHEA Grapalat" w:cs="Courier New"/>
          <w:lang w:eastAsia="en-US" w:bidi="ar-SA"/>
        </w:rPr>
        <w:t>Гораван   Гор детский сад</w:t>
      </w:r>
      <w:r w:rsidR="005E5263" w:rsidRPr="005E5263">
        <w:rPr>
          <w:rFonts w:ascii="Sylfaen" w:hAnsi="Sylfaen" w:cs="Courier New"/>
          <w:i/>
          <w:lang w:eastAsia="en-US" w:bidi="ar-SA"/>
        </w:rPr>
        <w:t xml:space="preserve"> &gt;&gt;</w:t>
      </w:r>
      <w:r w:rsidR="005E5263" w:rsidRPr="005E5263">
        <w:rPr>
          <w:rFonts w:ascii="inherit" w:hAnsi="inherit" w:cs="Courier New"/>
          <w:b/>
          <w:color w:val="70757A"/>
        </w:rPr>
        <w:t xml:space="preserve"> </w:t>
      </w:r>
      <w:r w:rsidR="005E5263" w:rsidRPr="005E5263">
        <w:rPr>
          <w:rFonts w:ascii="inherit" w:hAnsi="inherit" w:cs="Courier New"/>
          <w:color w:val="70757A"/>
          <w:lang w:bidi="ar-SA"/>
        </w:rPr>
        <w:t>HOAK</w:t>
      </w:r>
    </w:p>
    <w:p w:rsidR="00E12B8D" w:rsidRPr="009044F1" w:rsidRDefault="005E5263" w:rsidP="005E5263">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F76968">
        <w:rPr>
          <w:rFonts w:ascii="GHEA Grapalat" w:hAnsi="GHEA Grapalat"/>
          <w:i w:val="0"/>
          <w:sz w:val="24"/>
          <w:szCs w:val="24"/>
        </w:rPr>
        <w:t>лоты 17</w:t>
      </w:r>
      <w:r w:rsidR="00E12B8D" w:rsidRPr="00DC279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Лотов</w:t>
            </w:r>
          </w:p>
        </w:tc>
        <w:tc>
          <w:tcPr>
            <w:tcW w:w="6458" w:type="dxa"/>
            <w:vMerge w:val="restart"/>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DC2791" w:rsidRDefault="00E12B8D" w:rsidP="008B1F5B">
            <w:pPr>
              <w:pStyle w:val="23"/>
              <w:widowControl w:val="0"/>
              <w:spacing w:after="120" w:line="240" w:lineRule="auto"/>
              <w:ind w:firstLine="0"/>
              <w:jc w:val="center"/>
              <w:rPr>
                <w:rFonts w:ascii="GHEA Grapalat" w:hAnsi="GHEA Grapalat"/>
                <w:sz w:val="24"/>
                <w:szCs w:val="24"/>
              </w:rPr>
            </w:pPr>
            <w:r w:rsidRPr="00DC2791">
              <w:rPr>
                <w:rFonts w:ascii="GHEA Grapalat" w:hAnsi="GHEA Grapalat"/>
                <w:b/>
                <w:i/>
                <w:sz w:val="24"/>
                <w:szCs w:val="24"/>
              </w:rPr>
              <w:t>Номера</w:t>
            </w:r>
          </w:p>
        </w:tc>
        <w:tc>
          <w:tcPr>
            <w:tcW w:w="1246" w:type="dxa"/>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40</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504000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Картофель</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41</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90000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Смесь зелени</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DC279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w:t>
      </w:r>
      <w:r w:rsidRPr="009044F1">
        <w:rPr>
          <w:rFonts w:ascii="GHEA Grapalat" w:hAnsi="GHEA Grapalat"/>
        </w:rPr>
        <w:lastRenderedPageBreak/>
        <w:t>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417F70">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417F70">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w:t>
      </w:r>
      <w:r w:rsidRPr="009044F1">
        <w:rPr>
          <w:rFonts w:ascii="GHEA Grapalat" w:hAnsi="GHEA Grapalat"/>
        </w:rPr>
        <w:lastRenderedPageBreak/>
        <w:t>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исчисляется со дня опубликования в </w:t>
      </w:r>
      <w:r w:rsidRPr="009044F1">
        <w:rPr>
          <w:rFonts w:ascii="GHEA Grapalat" w:hAnsi="GHEA Grapalat"/>
        </w:rPr>
        <w:lastRenderedPageBreak/>
        <w:t>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FE0BCD" w:rsidRDefault="00E12B8D" w:rsidP="005E5263">
      <w:pPr>
        <w:pStyle w:val="a3"/>
        <w:widowControl w:val="0"/>
        <w:spacing w:after="160"/>
        <w:ind w:firstLine="567"/>
        <w:rPr>
          <w:rFonts w:ascii="Calibri" w:hAnsi="Calibri"/>
          <w:i w:val="0"/>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E5263" w:rsidRPr="005E5263">
        <w:rPr>
          <w:rFonts w:ascii="GHEA Grapalat" w:hAnsi="GHEA Grapalat"/>
          <w:sz w:val="24"/>
          <w:szCs w:val="24"/>
        </w:rPr>
        <w:t xml:space="preserve">Араратской </w:t>
      </w:r>
      <w:r w:rsidR="005E5263" w:rsidRPr="00CC492F">
        <w:rPr>
          <w:rFonts w:ascii="GHEA Grapalat" w:hAnsi="GHEA Grapalat"/>
          <w:sz w:val="24"/>
          <w:szCs w:val="24"/>
        </w:rPr>
        <w:t xml:space="preserve">области </w:t>
      </w:r>
      <w:r w:rsidR="005E5263" w:rsidRPr="00CC492F">
        <w:rPr>
          <w:rFonts w:ascii="Calibri" w:hAnsi="Calibri"/>
          <w:sz w:val="24"/>
          <w:szCs w:val="24"/>
        </w:rPr>
        <w:t xml:space="preserve">  </w:t>
      </w:r>
      <w:r w:rsidR="005E5263" w:rsidRPr="00CC492F">
        <w:rPr>
          <w:rFonts w:ascii="Sylfaen" w:hAnsi="Sylfaen"/>
          <w:i w:val="0"/>
        </w:rPr>
        <w:t xml:space="preserve">с.  Гораван на ул.  Геворг </w:t>
      </w:r>
      <w:r w:rsidR="005E5263" w:rsidRPr="00FE0BCD">
        <w:rPr>
          <w:rFonts w:ascii="Sylfaen" w:hAnsi="Sylfaen"/>
          <w:i w:val="0"/>
          <w:sz w:val="22"/>
          <w:szCs w:val="22"/>
        </w:rPr>
        <w:t>Мар</w:t>
      </w:r>
      <w:r w:rsidR="00305E56">
        <w:rPr>
          <w:rFonts w:ascii="Sylfaen" w:hAnsi="Sylfaen"/>
          <w:i w:val="0"/>
          <w:sz w:val="22"/>
          <w:szCs w:val="22"/>
        </w:rPr>
        <w:t>зпетуни 7,   году, В 16;30 в «23</w:t>
      </w:r>
      <w:r w:rsidR="005E5263" w:rsidRPr="00FE0BCD">
        <w:rPr>
          <w:rFonts w:ascii="Sylfaen" w:hAnsi="Sylfaen"/>
          <w:i w:val="0"/>
          <w:sz w:val="22"/>
          <w:szCs w:val="22"/>
        </w:rPr>
        <w:t xml:space="preserve">» </w:t>
      </w:r>
      <w:r w:rsidR="00305E56">
        <w:rPr>
          <w:rFonts w:ascii="Sylfaen" w:hAnsi="Sylfaen"/>
          <w:i w:val="0"/>
          <w:sz w:val="22"/>
          <w:szCs w:val="22"/>
        </w:rPr>
        <w:t>12</w:t>
      </w:r>
      <w:r w:rsidR="0056009E">
        <w:rPr>
          <w:rFonts w:ascii="GHEA Grapalat" w:hAnsi="GHEA Grapalat"/>
          <w:sz w:val="22"/>
          <w:szCs w:val="22"/>
        </w:rPr>
        <w:t>.2024</w:t>
      </w:r>
      <w:r w:rsidR="005E5263" w:rsidRPr="00FE0BCD">
        <w:rPr>
          <w:rFonts w:ascii="GHEA Grapalat" w:hAnsi="GHEA Grapalat"/>
          <w:sz w:val="22"/>
          <w:szCs w:val="22"/>
        </w:rPr>
        <w:t xml:space="preserve"> </w:t>
      </w:r>
      <w:r w:rsidRPr="00FE0BCD">
        <w:rPr>
          <w:rFonts w:ascii="GHEA Grapalat" w:hAnsi="GHEA Grapalat"/>
          <w:sz w:val="22"/>
          <w:szCs w:val="22"/>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lastRenderedPageBreak/>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4"/>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w:t>
      </w:r>
      <w:r w:rsidRPr="00B9778A">
        <w:rPr>
          <w:rFonts w:ascii="GHEA Grapalat" w:hAnsi="GHEA Grapalat"/>
          <w:sz w:val="24"/>
          <w:szCs w:val="24"/>
        </w:rPr>
        <w:lastRenderedPageBreak/>
        <w:t>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A710A">
        <w:rPr>
          <w:rFonts w:ascii="GHEA Grapalat" w:hAnsi="GHEA Grapalat"/>
          <w:sz w:val="24"/>
          <w:szCs w:val="24"/>
        </w:rPr>
        <w:t xml:space="preserve">на </w:t>
      </w:r>
      <w:r w:rsidR="009E3704" w:rsidRPr="000A710A">
        <w:rPr>
          <w:rFonts w:ascii="GHEA Grapalat" w:hAnsi="GHEA Grapalat"/>
          <w:sz w:val="24"/>
          <w:szCs w:val="24"/>
        </w:rPr>
        <w:t xml:space="preserve"> </w:t>
      </w:r>
      <w:r w:rsidR="007941A0" w:rsidRPr="000A710A">
        <w:rPr>
          <w:rFonts w:ascii="GHEA Grapalat" w:hAnsi="GHEA Grapalat"/>
          <w:sz w:val="24"/>
          <w:szCs w:val="24"/>
        </w:rPr>
        <w:t>1</w:t>
      </w:r>
      <w:r w:rsidR="00305E56">
        <w:rPr>
          <w:rFonts w:ascii="GHEA Grapalat" w:hAnsi="GHEA Grapalat"/>
          <w:sz w:val="24"/>
          <w:szCs w:val="24"/>
          <w:lang w:val="hy-AM"/>
        </w:rPr>
        <w:t>6</w:t>
      </w:r>
      <w:r w:rsidR="009E3704" w:rsidRPr="000A710A">
        <w:rPr>
          <w:rFonts w:ascii="GHEA Grapalat" w:hAnsi="GHEA Grapalat"/>
          <w:sz w:val="24"/>
          <w:szCs w:val="24"/>
        </w:rPr>
        <w:t>:</w:t>
      </w:r>
      <w:r w:rsidR="000A710A" w:rsidRPr="000A710A">
        <w:rPr>
          <w:rFonts w:ascii="Sylfaen" w:hAnsi="Sylfaen"/>
          <w:sz w:val="24"/>
          <w:szCs w:val="24"/>
        </w:rPr>
        <w:t>3</w:t>
      </w:r>
      <w:r w:rsidR="00305E56">
        <w:rPr>
          <w:rFonts w:ascii="GHEA Grapalat" w:hAnsi="GHEA Grapalat"/>
          <w:sz w:val="24"/>
          <w:szCs w:val="24"/>
        </w:rPr>
        <w:t>0 в 23</w:t>
      </w:r>
      <w:r w:rsidR="00F37A62">
        <w:rPr>
          <w:rFonts w:ascii="GHEA Grapalat" w:hAnsi="GHEA Grapalat"/>
          <w:sz w:val="24"/>
          <w:szCs w:val="24"/>
        </w:rPr>
        <w:t>.</w:t>
      </w:r>
      <w:r w:rsidR="00305E56">
        <w:rPr>
          <w:rFonts w:ascii="GHEA Grapalat" w:hAnsi="GHEA Grapalat"/>
          <w:sz w:val="24"/>
          <w:szCs w:val="24"/>
          <w:lang w:val="hy-AM"/>
        </w:rPr>
        <w:t>12</w:t>
      </w:r>
      <w:r w:rsidR="0056009E">
        <w:rPr>
          <w:rFonts w:ascii="GHEA Grapalat" w:hAnsi="GHEA Grapalat"/>
          <w:sz w:val="24"/>
          <w:szCs w:val="24"/>
        </w:rPr>
        <w:t>.2024</w:t>
      </w:r>
      <w:r w:rsidR="009E3704" w:rsidRPr="000A710A">
        <w:rPr>
          <w:rFonts w:ascii="Sylfaen" w:hAnsi="Sylfaen"/>
          <w:sz w:val="24"/>
          <w:szCs w:val="24"/>
          <w:lang w:val="hy-AM"/>
        </w:rPr>
        <w:t xml:space="preserve"> </w:t>
      </w:r>
      <w:r w:rsidRPr="000A710A">
        <w:rPr>
          <w:rFonts w:ascii="GHEA Grapalat" w:hAnsi="GHEA Grapalat"/>
          <w:sz w:val="24"/>
          <w:szCs w:val="24"/>
        </w:rPr>
        <w:t xml:space="preserve">со 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lastRenderedPageBreak/>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6"/>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w:t>
      </w:r>
      <w:r w:rsidRPr="00357DB8">
        <w:rPr>
          <w:rFonts w:ascii="GHEA Grapalat" w:hAnsi="GHEA Grapalat"/>
        </w:rPr>
        <w:lastRenderedPageBreak/>
        <w:t>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w:t>
      </w:r>
      <w:r w:rsidRPr="008C0D41">
        <w:rPr>
          <w:rFonts w:ascii="GHEA Grapalat" w:hAnsi="GHEA Grapalat"/>
        </w:rPr>
        <w:lastRenderedPageBreak/>
        <w:t xml:space="preserve">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417F70">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417F70">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8"/>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9"/>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0"/>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1"/>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2"/>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305E56">
        <w:rPr>
          <w:rFonts w:ascii="Sylfaen" w:hAnsi="Sylfaen"/>
          <w:sz w:val="24"/>
          <w:szCs w:val="24"/>
        </w:rPr>
        <w:t>GM-GHAPDzB-25/04</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2F3728" w:rsidP="00E12B8D">
      <w:pPr>
        <w:jc w:val="both"/>
        <w:rPr>
          <w:rFonts w:ascii="GHEA Grapalat" w:hAnsi="GHEA Grapalat" w:cs="Sylfaen"/>
        </w:rPr>
      </w:pPr>
      <w:r w:rsidRPr="002F3728">
        <w:rPr>
          <w:rFonts w:ascii="Sylfaen" w:hAnsi="Sylfaen"/>
          <w:i/>
        </w:rPr>
        <w:t>&lt;&lt; Гораван Гор детский сад» HOAK</w:t>
      </w:r>
      <w:r w:rsidRPr="005437F6">
        <w:rPr>
          <w:rFonts w:ascii="GHEA Grapalat" w:hAnsi="GHEA Grapalat"/>
        </w:rPr>
        <w:t xml:space="preserve"> </w:t>
      </w:r>
      <w:r>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305E56">
        <w:rPr>
          <w:rFonts w:ascii="Sylfaen" w:hAnsi="Sylfaen"/>
        </w:rPr>
        <w:t>GM-GHAPDzB-25/04</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lastRenderedPageBreak/>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305E56">
        <w:rPr>
          <w:rFonts w:ascii="Sylfaen" w:hAnsi="Sylfaen"/>
        </w:rPr>
        <w:t>GM-GHAPDzB-25/04</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417F70">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305E56">
        <w:rPr>
          <w:rFonts w:ascii="Sylfaen" w:hAnsi="Sylfaen"/>
        </w:rPr>
        <w:t>GM-GHAPDzB-25/04</w:t>
      </w:r>
      <w:r w:rsidR="008B1F5B">
        <w:rPr>
          <w:rFonts w:ascii="Sylfaen" w:hAnsi="Sylfaen"/>
          <w:i/>
        </w:rPr>
        <w:t xml:space="preserve"> </w:t>
      </w:r>
      <w:r w:rsidRPr="00AF791F">
        <w:rPr>
          <w:rFonts w:ascii="GHEA Grapalat" w:hAnsi="GHEA Grapalat"/>
        </w:rPr>
        <w:t>"*</w:t>
      </w:r>
    </w:p>
    <w:p w:rsidR="00E12B8D" w:rsidRDefault="00E12B8D" w:rsidP="00417F70">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417F70">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305E56">
        <w:rPr>
          <w:rFonts w:ascii="Sylfaen" w:hAnsi="Sylfaen"/>
          <w:sz w:val="24"/>
          <w:szCs w:val="24"/>
        </w:rPr>
        <w:t>GM-GHAPDzB-25/04</w:t>
      </w:r>
      <w:r>
        <w:rPr>
          <w:rFonts w:ascii="GHEA Grapalat" w:hAnsi="GHEA Grapalat"/>
          <w:b/>
          <w:sz w:val="24"/>
          <w:szCs w:val="24"/>
        </w:rPr>
        <w:t>"</w:t>
      </w:r>
      <w:r>
        <w:rPr>
          <w:rStyle w:val="af6"/>
          <w:rFonts w:ascii="GHEA Grapalat" w:hAnsi="GHEA Grapalat"/>
          <w:b/>
          <w:sz w:val="24"/>
          <w:szCs w:val="24"/>
        </w:rPr>
        <w:footnoteReference w:customMarkFollows="1" w:id="14"/>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305E56">
        <w:rPr>
          <w:rFonts w:ascii="Sylfaen" w:hAnsi="Sylfaen"/>
        </w:rPr>
        <w:t>GM-GHAPDzB-25/04</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305E56">
        <w:rPr>
          <w:rFonts w:ascii="Sylfaen" w:hAnsi="Sylfaen"/>
          <w:i w:val="0"/>
          <w:sz w:val="24"/>
          <w:szCs w:val="24"/>
        </w:rPr>
        <w:t>GM-GHAPDzB-25/04</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C4371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C4371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C4371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C4371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C4371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C4371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C4371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C43710"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C4371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C43710"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C4371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C4371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417F70">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417F70">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417F70">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417F70">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417F70">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F37A62" w:rsidRDefault="00E12B8D" w:rsidP="00E12B8D">
      <w:pPr>
        <w:jc w:val="right"/>
        <w:rPr>
          <w:rFonts w:ascii="GHEA Grapalat" w:hAnsi="GHEA Grapalat"/>
          <w:b/>
        </w:rPr>
      </w:pPr>
      <w:r>
        <w:rPr>
          <w:rFonts w:ascii="GHEA Grapalat" w:hAnsi="GHEA Grapalat"/>
          <w:b/>
        </w:rPr>
        <w:br w:type="page"/>
      </w:r>
    </w:p>
    <w:p w:rsidR="00F37A62" w:rsidRDefault="00F37A62" w:rsidP="00E12B8D">
      <w:pPr>
        <w:jc w:val="right"/>
        <w:rPr>
          <w:rFonts w:ascii="GHEA Grapalat" w:hAnsi="GHEA Grapalat"/>
          <w:b/>
        </w:rPr>
      </w:pPr>
    </w:p>
    <w:p w:rsidR="00F37A62" w:rsidRDefault="00F37A62" w:rsidP="00E12B8D">
      <w:pPr>
        <w:jc w:val="right"/>
        <w:rPr>
          <w:rFonts w:ascii="GHEA Grapalat" w:hAnsi="GHEA Grapalat"/>
          <w:b/>
        </w:rPr>
      </w:pPr>
    </w:p>
    <w:p w:rsidR="00E12B8D" w:rsidRPr="00DC619D" w:rsidRDefault="00E12B8D" w:rsidP="00E12B8D">
      <w:pPr>
        <w:jc w:val="right"/>
        <w:rPr>
          <w:rFonts w:ascii="GHEA Grapalat" w:hAnsi="GHEA Grapalat" w:cs="Arial"/>
          <w:b/>
        </w:rPr>
      </w:pPr>
      <w:r w:rsidRPr="009044F1">
        <w:rPr>
          <w:rFonts w:ascii="GHEA Grapalat" w:hAnsi="GHEA Grapalat"/>
          <w:b/>
        </w:rPr>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305E56">
        <w:rPr>
          <w:rFonts w:ascii="Sylfaen" w:hAnsi="Sylfaen"/>
          <w:sz w:val="24"/>
          <w:szCs w:val="24"/>
        </w:rPr>
        <w:t>GM-GHAPDzB-25/04</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305E56">
        <w:rPr>
          <w:rFonts w:ascii="Sylfaen" w:hAnsi="Sylfaen"/>
        </w:rPr>
        <w:t>GM-GHAPDzB-25/04</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 xml:space="preserve">"Наименование лота </w:t>
            </w:r>
            <w:r w:rsidRPr="005744FC">
              <w:rPr>
                <w:rFonts w:ascii="GHEA Grapalat" w:hAnsi="GHEA Grapalat"/>
                <w:sz w:val="20"/>
                <w:szCs w:val="20"/>
                <w:u w:val="single"/>
                <w:vertAlign w:val="subscript"/>
              </w:rPr>
              <w:lastRenderedPageBreak/>
              <w:t>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305E56">
        <w:rPr>
          <w:rFonts w:ascii="Sylfaen" w:hAnsi="Sylfaen"/>
        </w:rPr>
        <w:t>GM-GHAPDzB-25/04</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3728" w:rsidRPr="002F3728">
        <w:rPr>
          <w:rFonts w:ascii="Sylfaen" w:hAnsi="Sylfaen"/>
          <w:i/>
        </w:rPr>
        <w:t>&lt;&lt; Гораван Гор детский сад» HOAK</w:t>
      </w:r>
      <w:r w:rsidR="002F372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05E56">
        <w:rPr>
          <w:rFonts w:ascii="Sylfaen" w:hAnsi="Sylfaen"/>
          <w:i/>
        </w:rPr>
        <w:t>GM-GHAPDzB-25/04</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 xml:space="preserve">Банк настоящего Соглашения и прилагаемого Требования </w:t>
      </w:r>
      <w:r w:rsidRPr="00B138F3">
        <w:rPr>
          <w:rFonts w:ascii="GHEA Grapalat" w:hAnsi="GHEA Grapalat"/>
          <w:sz w:val="22"/>
          <w:szCs w:val="22"/>
        </w:rPr>
        <w:lastRenderedPageBreak/>
        <w:t>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305E56">
        <w:rPr>
          <w:rFonts w:ascii="Sylfaen" w:hAnsi="Sylfaen"/>
        </w:rPr>
        <w:t>GM-GHAPDzB-25/04</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19"/>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F3728" w:rsidRPr="002F3728">
        <w:rPr>
          <w:rFonts w:ascii="Sylfaen" w:hAnsi="Sylfaen"/>
          <w:i/>
        </w:rPr>
        <w:t>&lt;&lt; Гораван Гор детский сад» HOAK</w:t>
      </w:r>
      <w:r w:rsidR="002F3728"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305E56">
        <w:rPr>
          <w:rFonts w:ascii="Sylfaen" w:hAnsi="Sylfaen"/>
          <w:i/>
        </w:rPr>
        <w:t>GM-GHAPDzB-25/04</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305E56">
        <w:rPr>
          <w:rFonts w:ascii="Sylfaen" w:hAnsi="Sylfaen"/>
          <w:sz w:val="24"/>
          <w:szCs w:val="24"/>
        </w:rPr>
        <w:t>GM-GHAPDzB-25/04</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305E56">
        <w:rPr>
          <w:rFonts w:ascii="Sylfaen" w:hAnsi="Sylfaen"/>
          <w:sz w:val="24"/>
          <w:szCs w:val="24"/>
        </w:rPr>
        <w:t>GM-GHAPDzB-25/04</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4"/>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5"/>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6"/>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7"/>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8"/>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9"/>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3728" w:rsidRPr="002F3728" w:rsidRDefault="002F3728" w:rsidP="002F3728">
            <w:r>
              <w:t xml:space="preserve">              </w:t>
            </w:r>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C23DA">
        <w:rPr>
          <w:rFonts w:ascii="GHEA Grapalat" w:hAnsi="GHEA Grapalat" w:cs="Sylfaen"/>
          <w:b/>
          <w:lang w:val="hy-AM"/>
        </w:rPr>
        <w:t>T</w:t>
      </w:r>
      <w:r w:rsidR="00305E56">
        <w:rPr>
          <w:rFonts w:ascii="GHEA Grapalat" w:hAnsi="GHEA Grapalat" w:cs="Sylfaen"/>
          <w:b/>
          <w:lang w:val="hy-AM"/>
        </w:rPr>
        <w:t>M-GHAPSDB-25/04</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F37A62" w:rsidRDefault="007941A0" w:rsidP="00F37A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F37A62" w:rsidRDefault="00F37A62" w:rsidP="00F37A62">
      <w:pPr>
        <w:jc w:val="center"/>
        <w:rPr>
          <w:rFonts w:ascii="GHEA Grapalat" w:hAnsi="GHEA Grapalat"/>
          <w:sz w:val="20"/>
          <w:lang w:val="hy-AM"/>
        </w:rPr>
      </w:pPr>
    </w:p>
    <w:p w:rsidR="00F37A62" w:rsidRDefault="00F37A62" w:rsidP="00F37A62">
      <w:pPr>
        <w:jc w:val="center"/>
        <w:rPr>
          <w:rFonts w:ascii="GHEA Grapalat" w:hAnsi="GHEA Grapalat"/>
          <w:sz w:val="20"/>
          <w:lang w:val="hy-AM"/>
        </w:rPr>
      </w:pPr>
    </w:p>
    <w:p w:rsidR="00F37A62" w:rsidRDefault="00F37A62" w:rsidP="00F37A62">
      <w:r>
        <w:rPr>
          <w:noProof/>
          <w:lang w:bidi="ar-SA"/>
        </w:rPr>
        <mc:AlternateContent>
          <mc:Choice Requires="wps">
            <w:drawing>
              <wp:anchor distT="0" distB="0" distL="114300" distR="114300" simplePos="0" relativeHeight="251659264" behindDoc="0" locked="0" layoutInCell="1" allowOverlap="1" wp14:anchorId="111E24B4" wp14:editId="4C72D459">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F37A62" w:rsidRPr="00D7729E" w:rsidRDefault="00F37A62" w:rsidP="00F37A62">
                            <w:pPr>
                              <w:contextualSpacing/>
                            </w:pPr>
                            <w:r>
                              <w:rPr>
                                <w:noProof/>
                                <w:position w:val="-6"/>
                                <w:lang w:bidi="ar-SA"/>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1"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11E24B4"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F37A62" w:rsidRPr="00D7729E" w:rsidRDefault="00F37A62" w:rsidP="00F37A62">
                      <w:pPr>
                        <w:contextualSpacing/>
                      </w:pPr>
                      <w:r>
                        <w:rPr>
                          <w:noProof/>
                          <w:position w:val="-6"/>
                          <w:lang w:bidi="ar-SA"/>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2"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v:textbox>
                <w10:wrap anchorx="margin" anchory="page"/>
              </v:shape>
            </w:pict>
          </mc:Fallback>
        </mc:AlternateContent>
      </w:r>
    </w:p>
    <w:p w:rsidR="00F37A62" w:rsidRPr="007816EA" w:rsidRDefault="00F37A62" w:rsidP="00F37A62">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p>
    <w:tbl>
      <w:tblPr>
        <w:tblW w:w="153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4796"/>
        <w:gridCol w:w="672"/>
        <w:gridCol w:w="671"/>
        <w:gridCol w:w="955"/>
        <w:gridCol w:w="672"/>
        <w:gridCol w:w="1249"/>
        <w:gridCol w:w="828"/>
        <w:gridCol w:w="1787"/>
      </w:tblGrid>
      <w:tr w:rsidR="00F37A62" w:rsidRPr="007816EA" w:rsidTr="000D1617">
        <w:trPr>
          <w:trHeight w:val="153"/>
        </w:trPr>
        <w:tc>
          <w:tcPr>
            <w:tcW w:w="15340" w:type="dxa"/>
            <w:gridSpan w:val="12"/>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Продукт:</w:t>
            </w:r>
          </w:p>
        </w:tc>
      </w:tr>
      <w:tr w:rsidR="00F37A62" w:rsidRPr="007816EA" w:rsidTr="000D1617">
        <w:trPr>
          <w:trHeight w:val="233"/>
        </w:trPr>
        <w:tc>
          <w:tcPr>
            <w:tcW w:w="709" w:type="dxa"/>
            <w:vMerge w:val="restart"/>
            <w:shd w:val="clear" w:color="auto" w:fill="auto"/>
          </w:tcPr>
          <w:p w:rsidR="00F37A62" w:rsidRPr="00D7729E" w:rsidRDefault="00F37A62" w:rsidP="000D1617">
            <w:pPr>
              <w:jc w:val="center"/>
              <w:rPr>
                <w:rFonts w:ascii="Arial AM" w:hAnsi="Arial AM"/>
                <w:sz w:val="18"/>
              </w:rPr>
            </w:pPr>
            <w:r w:rsidRPr="00D7729E">
              <w:rPr>
                <w:rFonts w:ascii="Sylfaen" w:hAnsi="Sylfaen" w:cs="Sylfaen"/>
                <w:sz w:val="18"/>
              </w:rPr>
              <w:t>по приглашению</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доза</w:t>
            </w:r>
            <w:r w:rsidRPr="00D7729E">
              <w:rPr>
                <w:rFonts w:ascii="Arial AM" w:hAnsi="Arial AM"/>
                <w:sz w:val="18"/>
              </w:rPr>
              <w:t xml:space="preserve"> </w:t>
            </w:r>
            <w:r w:rsidRPr="00D7729E">
              <w:rPr>
                <w:rFonts w:ascii="Sylfaen" w:hAnsi="Sylfaen" w:cs="Sylfaen"/>
                <w:sz w:val="18"/>
              </w:rPr>
              <w:t>число</w:t>
            </w:r>
          </w:p>
        </w:tc>
        <w:tc>
          <w:tcPr>
            <w:tcW w:w="1134" w:type="dxa"/>
            <w:vMerge w:val="restart"/>
            <w:shd w:val="clear" w:color="auto" w:fill="auto"/>
          </w:tcPr>
          <w:p w:rsidR="00F37A62" w:rsidRPr="00D7729E" w:rsidRDefault="00F37A62" w:rsidP="000D1617">
            <w:pPr>
              <w:jc w:val="center"/>
              <w:rPr>
                <w:rFonts w:ascii="Arial AM" w:hAnsi="Arial AM"/>
                <w:sz w:val="18"/>
              </w:rPr>
            </w:pPr>
            <w:r w:rsidRPr="00D7729E">
              <w:rPr>
                <w:rFonts w:ascii="Sylfaen" w:hAnsi="Sylfaen" w:cs="Sylfaen"/>
                <w:sz w:val="18"/>
              </w:rPr>
              <w:t>шоппинг</w:t>
            </w:r>
            <w:r w:rsidRPr="00D7729E">
              <w:rPr>
                <w:rFonts w:ascii="Arial AM" w:hAnsi="Arial AM"/>
                <w:sz w:val="18"/>
              </w:rPr>
              <w:t xml:space="preserve"> </w:t>
            </w:r>
            <w:r w:rsidRPr="00D7729E">
              <w:rPr>
                <w:rFonts w:ascii="Sylfaen" w:hAnsi="Sylfaen" w:cs="Sylfaen"/>
                <w:sz w:val="18"/>
              </w:rPr>
              <w:t>с планом</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через</w:t>
            </w:r>
            <w:r w:rsidRPr="00D7729E">
              <w:rPr>
                <w:rFonts w:ascii="Arial AM" w:hAnsi="Arial AM"/>
                <w:sz w:val="18"/>
              </w:rPr>
              <w:t xml:space="preserve"> </w:t>
            </w:r>
            <w:r w:rsidRPr="00D7729E">
              <w:rPr>
                <w:rFonts w:ascii="Sylfaen" w:hAnsi="Sylfaen" w:cs="Sylfaen"/>
                <w:sz w:val="18"/>
              </w:rPr>
              <w:t>код</w:t>
            </w:r>
            <w:r w:rsidRPr="00D7729E">
              <w:rPr>
                <w:rFonts w:ascii="Arial AM" w:hAnsi="Arial AM"/>
                <w:sz w:val="18"/>
              </w:rPr>
              <w:t>``</w:t>
            </w:r>
            <w:r w:rsidRPr="00D7729E">
              <w:rPr>
                <w:rFonts w:ascii="Sylfaen" w:hAnsi="Sylfaen" w:cs="Sylfaen"/>
                <w:sz w:val="18"/>
              </w:rPr>
              <w:t>в соответствии с</w:t>
            </w:r>
            <w:r w:rsidRPr="00D7729E">
              <w:rPr>
                <w:rFonts w:ascii="Arial AM" w:hAnsi="Arial AM"/>
                <w:sz w:val="18"/>
              </w:rPr>
              <w:t xml:space="preserve"> </w:t>
            </w:r>
            <w:r w:rsidRPr="00D7729E">
              <w:rPr>
                <w:rFonts w:ascii="Sylfaen" w:hAnsi="Sylfaen" w:cs="Sylfaen"/>
                <w:sz w:val="18"/>
              </w:rPr>
              <w:t>ГМА:</w:t>
            </w:r>
            <w:r w:rsidRPr="00D7729E">
              <w:rPr>
                <w:rFonts w:ascii="Arial AM" w:hAnsi="Arial AM"/>
                <w:sz w:val="18"/>
              </w:rPr>
              <w:t xml:space="preserve"> </w:t>
            </w:r>
            <w:r w:rsidRPr="00D7729E">
              <w:rPr>
                <w:rFonts w:ascii="Sylfaen" w:hAnsi="Sylfaen" w:cs="Sylfaen"/>
                <w:sz w:val="18"/>
              </w:rPr>
              <w:t>классификация</w:t>
            </w:r>
            <w:r w:rsidRPr="00D7729E">
              <w:rPr>
                <w:rFonts w:ascii="Arial AM" w:hAnsi="Arial AM"/>
                <w:sz w:val="18"/>
              </w:rPr>
              <w:t>(цена за просмотр)</w:t>
            </w:r>
          </w:p>
        </w:tc>
        <w:tc>
          <w:tcPr>
            <w:tcW w:w="926"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F37A62" w:rsidRPr="00D7729E" w:rsidRDefault="00F37A62" w:rsidP="000D1617">
            <w:pPr>
              <w:jc w:val="center"/>
              <w:rPr>
                <w:rFonts w:ascii="Arial AM" w:hAnsi="Arial AM"/>
                <w:sz w:val="18"/>
              </w:rPr>
            </w:pPr>
            <w:r w:rsidRPr="00D7729E">
              <w:rPr>
                <w:rFonts w:ascii="Sylfaen" w:hAnsi="Sylfaen" w:cs="Sylfaen"/>
                <w:sz w:val="18"/>
              </w:rPr>
              <w:t>товар</w:t>
            </w:r>
            <w:r w:rsidRPr="00D7729E">
              <w:rPr>
                <w:rFonts w:ascii="Arial AM" w:hAnsi="Arial AM"/>
                <w:sz w:val="18"/>
              </w:rPr>
              <w:t xml:space="preserve"> </w:t>
            </w:r>
            <w:r w:rsidRPr="00D7729E">
              <w:rPr>
                <w:rFonts w:ascii="Sylfaen" w:hAnsi="Sylfaen" w:cs="Sylfaen"/>
                <w:sz w:val="18"/>
              </w:rPr>
              <w:t>знак</w:t>
            </w:r>
            <w:r w:rsidRPr="00D7729E">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D7729E">
              <w:rPr>
                <w:rFonts w:ascii="Arial AM" w:hAnsi="Arial AM"/>
                <w:sz w:val="18"/>
              </w:rPr>
              <w:t xml:space="preserve"> </w:t>
            </w:r>
            <w:r w:rsidRPr="00D7729E">
              <w:rPr>
                <w:rFonts w:ascii="Sylfaen" w:hAnsi="Sylfaen" w:cs="Sylfaen"/>
                <w:sz w:val="18"/>
              </w:rPr>
              <w:t>и:</w:t>
            </w:r>
            <w:r w:rsidRPr="00D7729E">
              <w:rPr>
                <w:rFonts w:ascii="Arial AM" w:hAnsi="Arial AM"/>
                <w:sz w:val="18"/>
              </w:rPr>
              <w:t xml:space="preserve"> </w:t>
            </w:r>
            <w:r w:rsidRPr="00D7729E">
              <w:rPr>
                <w:rFonts w:ascii="Sylfaen" w:hAnsi="Sylfaen" w:cs="Sylfaen"/>
                <w:sz w:val="18"/>
              </w:rPr>
              <w:t>производителя</w:t>
            </w:r>
            <w:r w:rsidRPr="00D7729E">
              <w:rPr>
                <w:rFonts w:ascii="Arial AM" w:hAnsi="Arial AM"/>
                <w:sz w:val="18"/>
              </w:rPr>
              <w:t xml:space="preserve"> </w:t>
            </w:r>
            <w:r w:rsidRPr="00D7729E">
              <w:rPr>
                <w:rFonts w:ascii="Sylfaen" w:hAnsi="Sylfaen" w:cs="Sylfaen"/>
                <w:sz w:val="18"/>
              </w:rPr>
              <w:t>имя:</w:t>
            </w:r>
            <w:r w:rsidRPr="00D7729E">
              <w:rPr>
                <w:rFonts w:ascii="Arial AM" w:hAnsi="Arial AM"/>
                <w:sz w:val="18"/>
              </w:rPr>
              <w:t>**</w:t>
            </w:r>
          </w:p>
        </w:tc>
        <w:tc>
          <w:tcPr>
            <w:tcW w:w="4796"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671"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955"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672"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864" w:type="dxa"/>
            <w:gridSpan w:val="3"/>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предложения</w:t>
            </w:r>
          </w:p>
        </w:tc>
      </w:tr>
      <w:tr w:rsidR="00F37A62" w:rsidRPr="007816EA" w:rsidTr="000D1617">
        <w:trPr>
          <w:trHeight w:val="473"/>
        </w:trPr>
        <w:tc>
          <w:tcPr>
            <w:tcW w:w="709" w:type="dxa"/>
            <w:vMerge/>
            <w:shd w:val="clear" w:color="auto" w:fill="auto"/>
          </w:tcPr>
          <w:p w:rsidR="00F37A62" w:rsidRPr="007816EA" w:rsidRDefault="00F37A62" w:rsidP="000D1617">
            <w:pPr>
              <w:jc w:val="center"/>
              <w:rPr>
                <w:rFonts w:ascii="Arial AM" w:hAnsi="Arial AM"/>
                <w:sz w:val="18"/>
              </w:rPr>
            </w:pPr>
          </w:p>
        </w:tc>
        <w:tc>
          <w:tcPr>
            <w:tcW w:w="1134" w:type="dxa"/>
            <w:vMerge/>
            <w:shd w:val="clear" w:color="auto" w:fill="auto"/>
          </w:tcPr>
          <w:p w:rsidR="00F37A62" w:rsidRPr="007816EA" w:rsidRDefault="00F37A62" w:rsidP="000D1617">
            <w:pPr>
              <w:jc w:val="center"/>
              <w:rPr>
                <w:rFonts w:ascii="Arial AM" w:hAnsi="Arial AM"/>
                <w:sz w:val="18"/>
              </w:rPr>
            </w:pPr>
          </w:p>
        </w:tc>
        <w:tc>
          <w:tcPr>
            <w:tcW w:w="926" w:type="dxa"/>
            <w:vMerge/>
            <w:shd w:val="clear" w:color="auto" w:fill="auto"/>
          </w:tcPr>
          <w:p w:rsidR="00F37A62" w:rsidRPr="007816EA" w:rsidRDefault="00F37A62" w:rsidP="000D1617">
            <w:pPr>
              <w:jc w:val="center"/>
              <w:rPr>
                <w:rFonts w:ascii="Arial AM" w:hAnsi="Arial AM"/>
                <w:sz w:val="18"/>
              </w:rPr>
            </w:pPr>
          </w:p>
        </w:tc>
        <w:tc>
          <w:tcPr>
            <w:tcW w:w="941" w:type="dxa"/>
            <w:vMerge/>
            <w:shd w:val="clear" w:color="auto" w:fill="auto"/>
          </w:tcPr>
          <w:p w:rsidR="00F37A62" w:rsidRPr="007816EA" w:rsidRDefault="00F37A62" w:rsidP="000D1617">
            <w:pPr>
              <w:jc w:val="center"/>
              <w:rPr>
                <w:rFonts w:ascii="Arial AM" w:hAnsi="Arial AM"/>
                <w:sz w:val="18"/>
              </w:rPr>
            </w:pPr>
          </w:p>
        </w:tc>
        <w:tc>
          <w:tcPr>
            <w:tcW w:w="4796" w:type="dxa"/>
            <w:vMerge/>
            <w:shd w:val="clear" w:color="auto" w:fill="auto"/>
          </w:tcPr>
          <w:p w:rsidR="00F37A62" w:rsidRPr="007816EA" w:rsidRDefault="00F37A62" w:rsidP="000D1617">
            <w:pPr>
              <w:jc w:val="center"/>
              <w:rPr>
                <w:rFonts w:ascii="Arial AM" w:hAnsi="Arial AM"/>
                <w:sz w:val="18"/>
              </w:rPr>
            </w:pPr>
          </w:p>
        </w:tc>
        <w:tc>
          <w:tcPr>
            <w:tcW w:w="672" w:type="dxa"/>
            <w:vMerge/>
            <w:shd w:val="clear" w:color="auto" w:fill="auto"/>
          </w:tcPr>
          <w:p w:rsidR="00F37A62" w:rsidRPr="007816EA" w:rsidRDefault="00F37A62" w:rsidP="000D1617">
            <w:pPr>
              <w:jc w:val="center"/>
              <w:rPr>
                <w:rFonts w:ascii="Arial AM" w:hAnsi="Arial AM"/>
                <w:sz w:val="18"/>
              </w:rPr>
            </w:pPr>
          </w:p>
        </w:tc>
        <w:tc>
          <w:tcPr>
            <w:tcW w:w="671" w:type="dxa"/>
            <w:vMerge/>
            <w:shd w:val="clear" w:color="auto" w:fill="auto"/>
          </w:tcPr>
          <w:p w:rsidR="00F37A62" w:rsidRPr="007816EA" w:rsidRDefault="00F37A62" w:rsidP="000D1617">
            <w:pPr>
              <w:jc w:val="center"/>
              <w:rPr>
                <w:rFonts w:ascii="Arial AM" w:hAnsi="Arial AM"/>
                <w:sz w:val="18"/>
              </w:rPr>
            </w:pPr>
          </w:p>
        </w:tc>
        <w:tc>
          <w:tcPr>
            <w:tcW w:w="955" w:type="dxa"/>
            <w:vMerge/>
            <w:shd w:val="clear" w:color="auto" w:fill="auto"/>
          </w:tcPr>
          <w:p w:rsidR="00F37A62" w:rsidRPr="007816EA" w:rsidRDefault="00F37A62" w:rsidP="000D1617">
            <w:pPr>
              <w:jc w:val="center"/>
              <w:rPr>
                <w:rFonts w:ascii="Arial AM" w:hAnsi="Arial AM"/>
                <w:sz w:val="18"/>
              </w:rPr>
            </w:pPr>
          </w:p>
        </w:tc>
        <w:tc>
          <w:tcPr>
            <w:tcW w:w="672" w:type="dxa"/>
            <w:vMerge/>
            <w:shd w:val="clear" w:color="auto" w:fill="auto"/>
          </w:tcPr>
          <w:p w:rsidR="00F37A62" w:rsidRPr="007816EA" w:rsidRDefault="00F37A62" w:rsidP="000D1617">
            <w:pPr>
              <w:jc w:val="center"/>
              <w:rPr>
                <w:rFonts w:ascii="Arial AM" w:hAnsi="Arial AM"/>
                <w:sz w:val="18"/>
              </w:rPr>
            </w:pPr>
          </w:p>
        </w:tc>
        <w:tc>
          <w:tcPr>
            <w:tcW w:w="1249" w:type="dxa"/>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F37A62" w:rsidRPr="007816EA" w:rsidRDefault="00F37A62" w:rsidP="000D1617">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787" w:type="dxa"/>
            <w:shd w:val="clear" w:color="auto" w:fill="auto"/>
          </w:tcPr>
          <w:p w:rsidR="00F37A62" w:rsidRPr="007816EA" w:rsidRDefault="00F37A62" w:rsidP="000D1617">
            <w:pPr>
              <w:rPr>
                <w:rFonts w:ascii="Arial AM" w:hAnsi="Arial AM"/>
                <w:sz w:val="18"/>
              </w:rPr>
            </w:pPr>
            <w:r w:rsidRPr="007816EA">
              <w:rPr>
                <w:rFonts w:ascii="Sylfaen" w:hAnsi="Sylfaen" w:cs="Sylfaen"/>
                <w:sz w:val="18"/>
              </w:rPr>
              <w:t>Термин:</w:t>
            </w:r>
            <w:r w:rsidRPr="007816EA">
              <w:rPr>
                <w:rFonts w:ascii="Arial AM" w:hAnsi="Arial AM"/>
                <w:sz w:val="18"/>
              </w:rPr>
              <w:t>***</w:t>
            </w:r>
          </w:p>
          <w:p w:rsidR="00F37A62" w:rsidRPr="007816EA" w:rsidRDefault="00F37A62" w:rsidP="000D1617">
            <w:pPr>
              <w:rPr>
                <w:rFonts w:ascii="Arial AM" w:hAnsi="Arial AM"/>
                <w:sz w:val="18"/>
              </w:rPr>
            </w:pPr>
          </w:p>
        </w:tc>
      </w:tr>
      <w:tr w:rsidR="00F37A62" w:rsidRPr="00D7729E" w:rsidTr="000D1617">
        <w:trPr>
          <w:trHeight w:val="153"/>
        </w:trPr>
        <w:tc>
          <w:tcPr>
            <w:tcW w:w="709" w:type="dxa"/>
            <w:shd w:val="clear" w:color="auto" w:fill="auto"/>
          </w:tcPr>
          <w:p w:rsidR="00F37A62" w:rsidRPr="00A46852" w:rsidRDefault="00F37A62" w:rsidP="000D1617">
            <w:pPr>
              <w:rPr>
                <w:rFonts w:asciiTheme="minorHAnsi" w:hAnsiTheme="minorHAnsi"/>
                <w:sz w:val="20"/>
              </w:rPr>
            </w:pPr>
            <w:r>
              <w:rPr>
                <w:rFonts w:asciiTheme="minorHAnsi" w:hAnsiTheme="minorHAnsi"/>
                <w:sz w:val="20"/>
              </w:rPr>
              <w:t>40:00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15311100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Картофель</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Не по годам развитый</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поздний взрослый</w:t>
            </w:r>
            <w:r w:rsidRPr="007816EA">
              <w:rPr>
                <w:rFonts w:ascii="Arial AM" w:hAnsi="Arial AM"/>
                <w:sz w:val="16"/>
                <w:szCs w:val="16"/>
                <w:lang w:val="hy-AM"/>
              </w:rPr>
              <w:t>, я:</w:t>
            </w:r>
            <w:r w:rsidRPr="007816EA">
              <w:rPr>
                <w:rFonts w:ascii="Sylfaen" w:hAnsi="Sylfaen" w:cs="Sylfaen"/>
                <w:sz w:val="16"/>
                <w:szCs w:val="16"/>
                <w:lang w:val="hy-AM"/>
              </w:rPr>
              <w:t>вроде</w:t>
            </w:r>
            <w:r w:rsidRPr="007816EA">
              <w:rPr>
                <w:rFonts w:ascii="Arial AM" w:hAnsi="Arial AM"/>
                <w:sz w:val="16"/>
                <w:szCs w:val="16"/>
                <w:lang w:val="hy-AM"/>
              </w:rPr>
              <w:t>,</w:t>
            </w:r>
            <w:r w:rsidRPr="007816EA">
              <w:rPr>
                <w:rFonts w:ascii="Sylfaen" w:hAnsi="Sylfaen" w:cs="Sylfaen"/>
                <w:sz w:val="16"/>
                <w:szCs w:val="16"/>
                <w:lang w:val="hy-AM"/>
              </w:rPr>
              <w:t>не обмороженный</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травмы</w:t>
            </w:r>
            <w:r w:rsidRPr="007816EA">
              <w:rPr>
                <w:rFonts w:ascii="Arial AM" w:hAnsi="Arial AM"/>
                <w:sz w:val="16"/>
                <w:szCs w:val="16"/>
                <w:lang w:val="hy-AM"/>
              </w:rPr>
              <w:t>,</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расширенный</w:t>
            </w:r>
            <w:r w:rsidRPr="007816EA">
              <w:rPr>
                <w:rFonts w:ascii="Arial AM" w:hAnsi="Arial AM"/>
                <w:sz w:val="16"/>
                <w:szCs w:val="16"/>
                <w:lang w:val="hy-AM"/>
              </w:rPr>
              <w:t>3,5</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4,5)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6:00</w:t>
            </w:r>
            <w:r w:rsidRPr="007816EA">
              <w:rPr>
                <w:rFonts w:ascii="Sylfaen" w:hAnsi="Sylfaen" w:cs="Sylfaen"/>
                <w:sz w:val="16"/>
                <w:szCs w:val="16"/>
                <w:lang w:val="hy-AM"/>
              </w:rPr>
              <w:t>см</w:t>
            </w:r>
            <w:r w:rsidRPr="007816EA">
              <w:rPr>
                <w:rFonts w:ascii="Arial AM" w:hAnsi="Arial AM"/>
                <w:sz w:val="16"/>
                <w:szCs w:val="16"/>
                <w:lang w:val="hy-AM"/>
              </w:rPr>
              <w:t>) 55%,</w:t>
            </w:r>
            <w:r w:rsidRPr="007816EA">
              <w:rPr>
                <w:rFonts w:ascii="Sylfaen" w:hAnsi="Sylfaen" w:cs="Sylfaen"/>
                <w:sz w:val="16"/>
                <w:szCs w:val="16"/>
                <w:lang w:val="hy-AM"/>
              </w:rPr>
              <w:t>расширенный</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5.5)</w:t>
            </w:r>
            <w:r w:rsidRPr="007816EA">
              <w:rPr>
                <w:rFonts w:ascii="Sylfaen" w:hAnsi="Sylfaen" w:cs="Sylfaen"/>
                <w:sz w:val="16"/>
                <w:szCs w:val="16"/>
                <w:lang w:val="hy-AM"/>
              </w:rPr>
              <w:t>см</w:t>
            </w:r>
            <w:r w:rsidRPr="007816EA">
              <w:rPr>
                <w:rFonts w:ascii="Arial AM" w:hAnsi="Arial AM"/>
                <w:sz w:val="16"/>
                <w:szCs w:val="16"/>
                <w:lang w:val="hy-AM"/>
              </w:rPr>
              <w:t>55%,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7)</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6.5)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Ассортимент:</w:t>
            </w:r>
            <w:r w:rsidRPr="007816EA">
              <w:rPr>
                <w:rFonts w:ascii="Arial AM" w:hAnsi="Arial AM"/>
                <w:sz w:val="16"/>
                <w:szCs w:val="16"/>
                <w:lang w:val="hy-AM"/>
              </w:rPr>
              <w:t xml:space="preserve"> </w:t>
            </w:r>
            <w:r w:rsidRPr="007816EA">
              <w:rPr>
                <w:rFonts w:ascii="Sylfaen" w:hAnsi="Sylfaen" w:cs="Sylfaen"/>
                <w:sz w:val="16"/>
                <w:szCs w:val="16"/>
                <w:lang w:val="hy-AM"/>
              </w:rPr>
              <w:t>чистота</w:t>
            </w:r>
            <w:r w:rsidRPr="007816EA">
              <w:rPr>
                <w:rFonts w:ascii="Arial AM" w:hAnsi="Arial AM"/>
                <w:sz w:val="16"/>
                <w:szCs w:val="16"/>
                <w:lang w:val="hy-AM"/>
              </w:rPr>
              <w:t>90%</w:t>
            </w:r>
            <w:r w:rsidRPr="007816EA">
              <w:rPr>
                <w:rFonts w:ascii="Sylfaen" w:hAnsi="Sylfaen" w:cs="Sylfaen"/>
                <w:sz w:val="16"/>
                <w:szCs w:val="16"/>
                <w:lang w:val="hy-AM"/>
              </w:rPr>
              <w:t>от</w:t>
            </w:r>
            <w:r w:rsidRPr="007816EA">
              <w:rPr>
                <w:rFonts w:ascii="Arial AM" w:hAnsi="Arial AM"/>
                <w:sz w:val="16"/>
                <w:szCs w:val="16"/>
                <w:lang w:val="hy-AM"/>
              </w:rPr>
              <w:t xml:space="preserve"> </w:t>
            </w:r>
            <w:r w:rsidRPr="007816EA">
              <w:rPr>
                <w:rFonts w:ascii="Sylfaen" w:hAnsi="Sylfaen" w:cs="Sylfaen"/>
                <w:sz w:val="16"/>
                <w:szCs w:val="16"/>
                <w:lang w:val="hy-AM"/>
              </w:rPr>
              <w:t>нет</w:t>
            </w:r>
            <w:r w:rsidRPr="007816EA">
              <w:rPr>
                <w:rFonts w:ascii="Arial AM" w:hAnsi="Arial AM"/>
                <w:sz w:val="16"/>
                <w:szCs w:val="16"/>
                <w:lang w:val="hy-AM"/>
              </w:rPr>
              <w:t xml:space="preserve"> </w:t>
            </w:r>
            <w:r w:rsidRPr="007816EA">
              <w:rPr>
                <w:rFonts w:ascii="Sylfaen" w:hAnsi="Sylfaen" w:cs="Sylfaen"/>
                <w:sz w:val="16"/>
                <w:szCs w:val="16"/>
                <w:lang w:val="hy-AM"/>
              </w:rPr>
              <w:t>меньше</w:t>
            </w:r>
            <w:r w:rsidRPr="007816EA">
              <w:rPr>
                <w:rFonts w:ascii="Arial AM" w:hAnsi="Arial AM"/>
                <w:sz w:val="16"/>
                <w:szCs w:val="16"/>
                <w:lang w:val="hy-AM"/>
              </w:rPr>
              <w:t>,</w:t>
            </w:r>
            <w:r w:rsidRPr="007816EA">
              <w:rPr>
                <w:rFonts w:ascii="Sylfaen" w:hAnsi="Sylfaen" w:cs="Sylfaen"/>
                <w:sz w:val="16"/>
                <w:szCs w:val="16"/>
                <w:lang w:val="hy-AM"/>
              </w:rPr>
              <w:t>упаковка</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калибровка</w:t>
            </w:r>
            <w:r w:rsidRPr="007816EA">
              <w:rPr>
                <w:rFonts w:ascii="Arial AM" w:hAnsi="Arial AM"/>
                <w:sz w:val="16"/>
                <w:szCs w:val="16"/>
                <w:lang w:val="hy-AM"/>
              </w:rPr>
              <w:t>:</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sz w:val="16"/>
                <w:szCs w:val="16"/>
                <w:lang w:val="hy-AM"/>
              </w:rPr>
              <w:t>:</w:t>
            </w:r>
            <w:r w:rsidRPr="007816EA">
              <w:rPr>
                <w:rFonts w:ascii="Tahoma" w:hAnsi="Tahoma" w:cs="Tahoma"/>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816EA" w:rsidRDefault="00F37A62" w:rsidP="000D1617">
            <w:pPr>
              <w:rPr>
                <w:rFonts w:ascii="Arial AM" w:hAnsi="Arial AM"/>
                <w:sz w:val="20"/>
                <w:lang w:val="hy-AM"/>
              </w:rPr>
            </w:pPr>
            <w:r w:rsidRPr="007816EA">
              <w:rPr>
                <w:rFonts w:ascii="Arial AM" w:hAnsi="Arial AM" w:cs="Calibri"/>
                <w:color w:val="000000"/>
                <w:sz w:val="20"/>
                <w:szCs w:val="20"/>
              </w:rPr>
              <w:t>2:</w:t>
            </w:r>
            <w:r>
              <w:rPr>
                <w:rFonts w:asciiTheme="minorHAnsi" w:hAnsiTheme="minorHAnsi" w:cs="Calibri"/>
                <w:color w:val="000000"/>
                <w:sz w:val="20"/>
                <w:szCs w:val="20"/>
              </w:rPr>
              <w:t>8 часов</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rPr>
                <w:rFonts w:ascii="Arial AM" w:hAnsi="Arial AM"/>
                <w:sz w:val="20"/>
              </w:rPr>
            </w:pPr>
            <w:r>
              <w:rPr>
                <w:rFonts w:ascii="Arial AM" w:hAnsi="Arial AM"/>
                <w:sz w:val="20"/>
              </w:rPr>
              <w:t>504000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1800 г.</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1800 г.</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A46852" w:rsidRDefault="00F37A62" w:rsidP="000D1617">
            <w:pPr>
              <w:rPr>
                <w:rFonts w:asciiTheme="minorHAnsi" w:hAnsiTheme="minorHAnsi"/>
                <w:sz w:val="20"/>
              </w:rPr>
            </w:pPr>
            <w:r>
              <w:rPr>
                <w:rFonts w:asciiTheme="minorHAnsi" w:hAnsiTheme="minorHAnsi"/>
                <w:sz w:val="20"/>
              </w:rPr>
              <w:lastRenderedPageBreak/>
              <w:t>41:</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15331167</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Зеленый</w:t>
            </w:r>
            <w:r w:rsidRPr="007816EA">
              <w:rPr>
                <w:rFonts w:ascii="Arial AM" w:hAnsi="Arial AM"/>
                <w:color w:val="000000"/>
                <w:sz w:val="20"/>
                <w:szCs w:val="20"/>
              </w:rPr>
              <w:t>,</w:t>
            </w:r>
            <w:r w:rsidRPr="007816EA">
              <w:rPr>
                <w:rFonts w:ascii="Sylfaen" w:hAnsi="Sylfaen" w:cs="Sylfaen"/>
                <w:color w:val="000000"/>
                <w:sz w:val="20"/>
                <w:szCs w:val="20"/>
              </w:rPr>
              <w:t>смешанный</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Смешанный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зеленого цвета</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1:</w:t>
            </w:r>
            <w:r w:rsidRPr="00D71EA2">
              <w:rPr>
                <w:rFonts w:ascii="Sylfaen" w:hAnsi="Sylfaen"/>
                <w:color w:val="000000"/>
                <w:sz w:val="18"/>
                <w:szCs w:val="18"/>
                <w:lang w:val="hy-AM"/>
              </w:rPr>
              <w:t>с кучей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травмы</w:t>
            </w:r>
            <w:r w:rsidRPr="007816EA">
              <w:rPr>
                <w:rFonts w:ascii="Arial AM" w:hAnsi="Arial AM"/>
                <w:color w:val="000000"/>
                <w:sz w:val="18"/>
                <w:szCs w:val="18"/>
                <w:lang w:val="hy-AM"/>
              </w:rPr>
              <w:t>,</w:t>
            </w:r>
            <w:r w:rsidRPr="007816EA">
              <w:rPr>
                <w:rFonts w:ascii="Sylfaen" w:hAnsi="Sylfaen" w:cs="Sylfaen"/>
                <w:color w:val="000000"/>
                <w:sz w:val="18"/>
                <w:szCs w:val="18"/>
                <w:lang w:val="hy-AM"/>
              </w:rPr>
              <w:t>немытый</w:t>
            </w:r>
            <w:r w:rsidRPr="007816EA">
              <w:rPr>
                <w:rFonts w:ascii="Arial AM" w:hAnsi="Arial AM"/>
                <w:color w:val="000000"/>
                <w:sz w:val="18"/>
                <w:szCs w:val="18"/>
                <w:lang w:val="hy-AM"/>
              </w:rPr>
              <w:t>30%</w:t>
            </w:r>
            <w:r w:rsidRPr="007816EA">
              <w:rPr>
                <w:rFonts w:ascii="Sylfaen" w:hAnsi="Sylfaen" w:cs="Sylfaen"/>
                <w:color w:val="000000"/>
                <w:sz w:val="18"/>
                <w:szCs w:val="18"/>
                <w:lang w:val="hy-AM"/>
              </w:rPr>
              <w:t>Кориандр</w:t>
            </w:r>
            <w:r w:rsidRPr="007816EA">
              <w:rPr>
                <w:rFonts w:ascii="Arial AM" w:hAnsi="Arial AM"/>
                <w:color w:val="000000"/>
                <w:sz w:val="18"/>
                <w:szCs w:val="18"/>
                <w:lang w:val="hy-AM"/>
              </w:rPr>
              <w:t>, 10%</w:t>
            </w:r>
            <w:r w:rsidRPr="007816EA">
              <w:rPr>
                <w:rFonts w:ascii="Sylfaen" w:hAnsi="Sylfaen" w:cs="Sylfaen"/>
                <w:color w:val="000000"/>
                <w:sz w:val="18"/>
                <w:szCs w:val="18"/>
                <w:lang w:val="hy-AM"/>
              </w:rPr>
              <w:t>петрушка</w:t>
            </w:r>
            <w:r w:rsidRPr="007816EA">
              <w:rPr>
                <w:rFonts w:ascii="Arial AM" w:hAnsi="Arial AM"/>
                <w:color w:val="000000"/>
                <w:sz w:val="18"/>
                <w:szCs w:val="18"/>
                <w:lang w:val="hy-AM"/>
              </w:rPr>
              <w:t>, 10%</w:t>
            </w:r>
            <w:r w:rsidRPr="007816EA">
              <w:rPr>
                <w:rFonts w:ascii="Sylfaen" w:hAnsi="Sylfaen" w:cs="Sylfaen"/>
                <w:color w:val="000000"/>
                <w:sz w:val="18"/>
                <w:szCs w:val="18"/>
                <w:lang w:val="hy-AM"/>
              </w:rPr>
              <w:t>сельдерей</w:t>
            </w:r>
            <w:r w:rsidRPr="007816EA">
              <w:rPr>
                <w:rFonts w:ascii="Arial AM" w:hAnsi="Arial AM"/>
                <w:color w:val="000000"/>
                <w:sz w:val="18"/>
                <w:szCs w:val="18"/>
                <w:lang w:val="hy-AM"/>
              </w:rPr>
              <w:t>, 30%</w:t>
            </w:r>
            <w:r w:rsidRPr="007816EA">
              <w:rPr>
                <w:rFonts w:ascii="Sylfaen" w:hAnsi="Sylfaen" w:cs="Sylfaen"/>
                <w:color w:val="000000"/>
                <w:sz w:val="18"/>
                <w:szCs w:val="18"/>
                <w:lang w:val="hy-AM"/>
              </w:rPr>
              <w:t>укроп</w:t>
            </w:r>
            <w:r w:rsidRPr="007816EA">
              <w:rPr>
                <w:rFonts w:ascii="Arial AM" w:hAnsi="Arial AM"/>
                <w:color w:val="000000"/>
                <w:sz w:val="18"/>
                <w:szCs w:val="18"/>
                <w:lang w:val="hy-AM"/>
              </w:rPr>
              <w:t>, 10%</w:t>
            </w:r>
            <w:r w:rsidRPr="007816EA">
              <w:rPr>
                <w:rFonts w:ascii="Sylfaen" w:hAnsi="Sylfaen" w:cs="Sylfaen"/>
                <w:color w:val="000000"/>
                <w:sz w:val="18"/>
                <w:szCs w:val="18"/>
                <w:lang w:val="hy-AM"/>
              </w:rPr>
              <w:t>базилик</w:t>
            </w:r>
            <w:r w:rsidRPr="007816EA">
              <w:rPr>
                <w:rFonts w:ascii="Arial AM" w:hAnsi="Arial AM"/>
                <w:color w:val="000000"/>
                <w:sz w:val="18"/>
                <w:szCs w:val="18"/>
                <w:lang w:val="hy-AM"/>
              </w:rPr>
              <w:t>, 10%</w:t>
            </w:r>
            <w:r w:rsidRPr="007816EA">
              <w:rPr>
                <w:rFonts w:ascii="Sylfaen" w:hAnsi="Sylfaen" w:cs="Sylfaen"/>
                <w:color w:val="000000"/>
                <w:sz w:val="18"/>
                <w:szCs w:val="18"/>
                <w:lang w:val="hy-AM"/>
              </w:rPr>
              <w:t>лимон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 т. 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подключением</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испорченный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Pr>
                <w:rFonts w:ascii="Arial AM" w:hAnsi="Arial AM"/>
                <w:sz w:val="16"/>
                <w:szCs w:val="16"/>
                <w:lang w:val="hy-AM"/>
              </w:rPr>
              <w:t xml:space="preserve">  </w:t>
            </w:r>
            <w:r w:rsidRPr="00465AC9">
              <w:rPr>
                <w:rFonts w:ascii="Sylfaen" w:hAnsi="Sylfaen" w:cs="Sylfaen"/>
                <w:sz w:val="16"/>
                <w:szCs w:val="16"/>
                <w:lang w:val="hy-AM"/>
              </w:rPr>
              <w:t>РА:</w:t>
            </w:r>
            <w:r w:rsidRPr="00465AC9">
              <w:rPr>
                <w:rFonts w:ascii="Arial" w:hAnsi="Arial" w:cs="Arial"/>
                <w:sz w:val="16"/>
                <w:szCs w:val="16"/>
                <w:lang w:val="hy-AM"/>
              </w:rPr>
              <w:t xml:space="preserve"> </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F37A62" w:rsidRPr="00D71EA2" w:rsidRDefault="00F37A62" w:rsidP="000D1617">
            <w:pPr>
              <w:jc w:val="center"/>
              <w:rPr>
                <w:rFonts w:ascii="Arial AM" w:hAnsi="Arial AM"/>
                <w:sz w:val="20"/>
              </w:rPr>
            </w:pPr>
            <w:r>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D71EA2" w:rsidRDefault="00F37A62" w:rsidP="000D1617">
            <w:pPr>
              <w:rPr>
                <w:rFonts w:asciiTheme="minorHAnsi" w:hAnsiTheme="minorHAnsi"/>
                <w:sz w:val="20"/>
              </w:rPr>
            </w:pPr>
            <w:r>
              <w:rPr>
                <w:rFonts w:asciiTheme="minorHAnsi" w:hAnsiTheme="minorHAnsi"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rPr>
                <w:rFonts w:ascii="Arial AM" w:hAnsi="Arial AM"/>
                <w:sz w:val="20"/>
              </w:rPr>
            </w:pPr>
            <w:r>
              <w:rPr>
                <w:rFonts w:ascii="Arial AM" w:hAnsi="Arial AM"/>
                <w:sz w:val="20"/>
              </w:rPr>
              <w:t>90000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300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300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bl>
    <w:p w:rsidR="00F37A62" w:rsidRPr="00B35693" w:rsidRDefault="00F37A62" w:rsidP="00F37A62">
      <w:pPr>
        <w:rPr>
          <w:rFonts w:asciiTheme="minorHAnsi" w:hAnsiTheme="minorHAnsi"/>
          <w:i/>
          <w:sz w:val="18"/>
          <w:lang w:val="hy-AM"/>
        </w:rPr>
      </w:pPr>
    </w:p>
    <w:p w:rsidR="00F37A62" w:rsidRPr="000448DA" w:rsidRDefault="00F37A62" w:rsidP="00F37A62">
      <w:pPr>
        <w:rPr>
          <w:lang w:val="hy-AM"/>
        </w:rPr>
      </w:pPr>
    </w:p>
    <w:p w:rsidR="00F37A62" w:rsidRDefault="00F37A62" w:rsidP="00F37A62">
      <w:pPr>
        <w:jc w:val="center"/>
        <w:rPr>
          <w:rFonts w:ascii="GHEA Grapalat" w:hAnsi="GHEA Grapalat"/>
          <w:sz w:val="20"/>
          <w:lang w:val="hy-AM"/>
        </w:rPr>
      </w:pPr>
    </w:p>
    <w:p w:rsidR="00F37A62" w:rsidRDefault="00F37A62" w:rsidP="00F37A62">
      <w:pPr>
        <w:jc w:val="center"/>
        <w:rPr>
          <w:rFonts w:ascii="GHEA Grapalat" w:hAnsi="GHEA Grapalat"/>
          <w:sz w:val="20"/>
          <w:lang w:val="hy-AM"/>
        </w:rPr>
      </w:pPr>
    </w:p>
    <w:p w:rsidR="007941A0" w:rsidRPr="001D6AF5" w:rsidRDefault="007941A0" w:rsidP="00F37A62">
      <w:pPr>
        <w:jc w:val="cente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lastRenderedPageBreak/>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417F70">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lastRenderedPageBreak/>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2F3728" w:rsidRPr="002F3728" w:rsidRDefault="002F3728" w:rsidP="002F3728">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CC23DA" w:rsidRDefault="002F3728" w:rsidP="002F3728">
            <w:pPr>
              <w:widowControl w:val="0"/>
              <w:jc w:val="center"/>
              <w:rPr>
                <w:rFonts w:ascii="GHEA Grapalat" w:hAnsi="GHEA Grapalat"/>
              </w:rPr>
            </w:pPr>
            <w:r w:rsidRPr="002F3728">
              <w:rPr>
                <w:rFonts w:ascii="GHEA Grapalat" w:hAnsi="GHEA Grapalat"/>
              </w:rPr>
              <w:t>М. П</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0"/>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47"/>
        <w:gridCol w:w="1739"/>
        <w:gridCol w:w="957"/>
        <w:gridCol w:w="976"/>
        <w:gridCol w:w="689"/>
        <w:gridCol w:w="835"/>
        <w:gridCol w:w="540"/>
        <w:gridCol w:w="604"/>
        <w:gridCol w:w="696"/>
        <w:gridCol w:w="820"/>
        <w:gridCol w:w="866"/>
        <w:gridCol w:w="847"/>
        <w:gridCol w:w="958"/>
        <w:gridCol w:w="849"/>
        <w:gridCol w:w="787"/>
      </w:tblGrid>
      <w:tr w:rsidR="00E12B8D" w:rsidRPr="00B138F3" w:rsidTr="00393DA3">
        <w:trPr>
          <w:trHeight w:val="305"/>
          <w:jc w:val="center"/>
        </w:trPr>
        <w:tc>
          <w:tcPr>
            <w:tcW w:w="15905"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E90B9C">
        <w:trPr>
          <w:trHeight w:val="747"/>
          <w:jc w:val="center"/>
        </w:trPr>
        <w:tc>
          <w:tcPr>
            <w:tcW w:w="169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4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39"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24"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1"/>
              <w:t>**</w:t>
            </w:r>
          </w:p>
        </w:tc>
      </w:tr>
      <w:tr w:rsidR="00E12B8D" w:rsidRPr="00B138F3" w:rsidTr="00E90B9C">
        <w:trPr>
          <w:trHeight w:val="594"/>
          <w:jc w:val="center"/>
        </w:trPr>
        <w:tc>
          <w:tcPr>
            <w:tcW w:w="1695" w:type="dxa"/>
          </w:tcPr>
          <w:p w:rsidR="00E12B8D" w:rsidRPr="00B138F3" w:rsidRDefault="00E12B8D" w:rsidP="008B1F5B">
            <w:pPr>
              <w:widowControl w:val="0"/>
              <w:jc w:val="center"/>
              <w:rPr>
                <w:rFonts w:ascii="GHEA Grapalat" w:hAnsi="GHEA Grapalat"/>
                <w:sz w:val="16"/>
                <w:szCs w:val="16"/>
              </w:rPr>
            </w:pPr>
          </w:p>
        </w:tc>
        <w:tc>
          <w:tcPr>
            <w:tcW w:w="2047" w:type="dxa"/>
          </w:tcPr>
          <w:p w:rsidR="00E12B8D" w:rsidRPr="00B138F3" w:rsidRDefault="00E12B8D" w:rsidP="008B1F5B">
            <w:pPr>
              <w:widowControl w:val="0"/>
              <w:jc w:val="center"/>
              <w:rPr>
                <w:rFonts w:ascii="GHEA Grapalat" w:hAnsi="GHEA Grapalat"/>
                <w:sz w:val="16"/>
                <w:szCs w:val="16"/>
              </w:rPr>
            </w:pPr>
          </w:p>
        </w:tc>
        <w:tc>
          <w:tcPr>
            <w:tcW w:w="1739" w:type="dxa"/>
          </w:tcPr>
          <w:p w:rsidR="00E12B8D" w:rsidRPr="00B138F3" w:rsidRDefault="00E12B8D" w:rsidP="008B1F5B">
            <w:pPr>
              <w:widowControl w:val="0"/>
              <w:jc w:val="center"/>
              <w:rPr>
                <w:rFonts w:ascii="GHEA Grapalat" w:hAnsi="GHEA Grapalat"/>
                <w:sz w:val="16"/>
                <w:szCs w:val="16"/>
              </w:rPr>
            </w:pPr>
          </w:p>
        </w:tc>
        <w:tc>
          <w:tcPr>
            <w:tcW w:w="95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9"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5"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0"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9"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7"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90B9C" w:rsidRPr="00B138F3" w:rsidTr="00E90B9C">
        <w:trPr>
          <w:trHeight w:val="404"/>
          <w:jc w:val="center"/>
        </w:trPr>
        <w:tc>
          <w:tcPr>
            <w:tcW w:w="1695" w:type="dxa"/>
            <w:vAlign w:val="bottom"/>
          </w:tcPr>
          <w:p w:rsidR="00E90B9C" w:rsidRPr="00305E56" w:rsidRDefault="00305E56" w:rsidP="00E90B9C">
            <w:pPr>
              <w:jc w:val="right"/>
              <w:rPr>
                <w:rFonts w:asciiTheme="minorHAnsi" w:hAnsiTheme="minorHAnsi" w:cs="Calibri"/>
                <w:color w:val="000000"/>
                <w:sz w:val="20"/>
                <w:szCs w:val="20"/>
              </w:rPr>
            </w:pPr>
            <w:r>
              <w:rPr>
                <w:rFonts w:ascii="Arial Armenian" w:hAnsi="Arial Armenian" w:cs="Calibri"/>
                <w:color w:val="000000"/>
                <w:sz w:val="20"/>
                <w:szCs w:val="20"/>
              </w:rPr>
              <w:t>40</w:t>
            </w:r>
          </w:p>
        </w:tc>
        <w:tc>
          <w:tcPr>
            <w:tcW w:w="2047" w:type="dxa"/>
            <w:vAlign w:val="bottom"/>
          </w:tcPr>
          <w:p w:rsidR="00E90B9C" w:rsidRPr="0064037D" w:rsidRDefault="00E90B9C" w:rsidP="00E90B9C">
            <w:pPr>
              <w:jc w:val="center"/>
              <w:rPr>
                <w:rFonts w:ascii="Sylfaen" w:hAnsi="Sylfaen" w:cs="Calibri"/>
                <w:sz w:val="18"/>
                <w:szCs w:val="18"/>
              </w:rPr>
            </w:pPr>
            <w:r w:rsidRPr="0064037D">
              <w:rPr>
                <w:rFonts w:ascii="Sylfaen" w:hAnsi="Sylfaen"/>
                <w:color w:val="000000"/>
                <w:sz w:val="20"/>
                <w:szCs w:val="20"/>
              </w:rPr>
              <w:t>15331132</w:t>
            </w:r>
          </w:p>
        </w:tc>
        <w:tc>
          <w:tcPr>
            <w:tcW w:w="1739" w:type="dxa"/>
            <w:vAlign w:val="bottom"/>
          </w:tcPr>
          <w:p w:rsidR="00E90B9C" w:rsidRPr="001858AB" w:rsidRDefault="00E90B9C" w:rsidP="00E90B9C">
            <w:pPr>
              <w:jc w:val="center"/>
              <w:rPr>
                <w:rFonts w:ascii="GHEA Grapalat" w:hAnsi="GHEA Grapalat" w:cs="Calibri"/>
                <w:sz w:val="18"/>
                <w:szCs w:val="18"/>
              </w:rPr>
            </w:pP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sidRPr="00B138F3">
              <w:rPr>
                <w:rFonts w:ascii="GHEA Grapalat" w:hAnsi="GHEA Grapalat"/>
                <w:sz w:val="16"/>
                <w:szCs w:val="16"/>
              </w:rPr>
              <w:t>%</w:t>
            </w:r>
          </w:p>
        </w:tc>
        <w:tc>
          <w:tcPr>
            <w:tcW w:w="689"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 xml:space="preserve"> %</w:t>
            </w:r>
          </w:p>
        </w:tc>
        <w:tc>
          <w:tcPr>
            <w:tcW w:w="835"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w:t>
            </w:r>
          </w:p>
        </w:tc>
        <w:tc>
          <w:tcPr>
            <w:tcW w:w="540"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w:t>
            </w:r>
          </w:p>
        </w:tc>
        <w:tc>
          <w:tcPr>
            <w:tcW w:w="604"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w:t>
            </w:r>
          </w:p>
        </w:tc>
        <w:tc>
          <w:tcPr>
            <w:tcW w:w="696"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Pr="00305E56" w:rsidRDefault="00305E56" w:rsidP="00E90B9C">
            <w:pPr>
              <w:jc w:val="right"/>
              <w:rPr>
                <w:rFonts w:asciiTheme="minorHAnsi" w:hAnsiTheme="minorHAnsi" w:cs="Calibri"/>
                <w:color w:val="000000"/>
                <w:sz w:val="20"/>
                <w:szCs w:val="20"/>
              </w:rPr>
            </w:pPr>
            <w:r>
              <w:rPr>
                <w:rFonts w:ascii="Arial Armenian" w:hAnsi="Arial Armenian" w:cs="Calibri"/>
                <w:color w:val="000000"/>
                <w:sz w:val="20"/>
                <w:szCs w:val="20"/>
              </w:rPr>
              <w:t>41</w:t>
            </w:r>
          </w:p>
        </w:tc>
        <w:tc>
          <w:tcPr>
            <w:tcW w:w="2047" w:type="dxa"/>
            <w:vAlign w:val="bottom"/>
          </w:tcPr>
          <w:p w:rsidR="00E90B9C" w:rsidRPr="0064037D" w:rsidRDefault="00E90B9C" w:rsidP="00E90B9C">
            <w:pPr>
              <w:jc w:val="center"/>
              <w:rPr>
                <w:rFonts w:ascii="Sylfaen" w:hAnsi="Sylfaen" w:cs="Calibri"/>
                <w:sz w:val="18"/>
                <w:szCs w:val="18"/>
              </w:rPr>
            </w:pPr>
            <w:r w:rsidRPr="0064037D">
              <w:rPr>
                <w:rFonts w:ascii="Sylfaen" w:hAnsi="Sylfaen"/>
                <w:color w:val="000000"/>
                <w:sz w:val="20"/>
                <w:szCs w:val="20"/>
              </w:rPr>
              <w:t>15331185</w:t>
            </w:r>
          </w:p>
        </w:tc>
        <w:tc>
          <w:tcPr>
            <w:tcW w:w="1739" w:type="dxa"/>
            <w:vAlign w:val="bottom"/>
          </w:tcPr>
          <w:p w:rsidR="00E90B9C" w:rsidRPr="001858AB" w:rsidRDefault="00E90B9C" w:rsidP="00E90B9C">
            <w:pPr>
              <w:jc w:val="center"/>
              <w:rPr>
                <w:rFonts w:ascii="GHEA Grapalat" w:hAnsi="GHEA Grapalat" w:cs="Calibri"/>
                <w:sz w:val="18"/>
                <w:szCs w:val="18"/>
              </w:rPr>
            </w:pP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305E56">
            <w:pPr>
              <w:widowControl w:val="0"/>
              <w:rPr>
                <w:rFonts w:ascii="GHEA Grapalat" w:hAnsi="GHEA Grapalat"/>
                <w:sz w:val="16"/>
                <w:szCs w:val="16"/>
              </w:rPr>
            </w:pPr>
            <w:r w:rsidRPr="00B138F3">
              <w:rPr>
                <w:rFonts w:ascii="GHEA Grapalat" w:hAnsi="GHEA Grapalat"/>
                <w:sz w:val="16"/>
                <w:szCs w:val="16"/>
              </w:rPr>
              <w:t xml:space="preserve"> %</w:t>
            </w:r>
          </w:p>
        </w:tc>
        <w:tc>
          <w:tcPr>
            <w:tcW w:w="689"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 xml:space="preserve"> %</w:t>
            </w:r>
          </w:p>
        </w:tc>
        <w:tc>
          <w:tcPr>
            <w:tcW w:w="835"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w:t>
            </w:r>
          </w:p>
        </w:tc>
        <w:tc>
          <w:tcPr>
            <w:tcW w:w="540"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w:t>
            </w:r>
          </w:p>
        </w:tc>
        <w:tc>
          <w:tcPr>
            <w:tcW w:w="696"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w:t>
            </w:r>
          </w:p>
        </w:tc>
        <w:tc>
          <w:tcPr>
            <w:tcW w:w="847"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w:t>
            </w:r>
          </w:p>
        </w:tc>
        <w:tc>
          <w:tcPr>
            <w:tcW w:w="849" w:type="dxa"/>
            <w:vAlign w:val="center"/>
          </w:tcPr>
          <w:p w:rsidR="00E90B9C" w:rsidRPr="00B138F3" w:rsidRDefault="00E90B9C" w:rsidP="00305E56">
            <w:pPr>
              <w:widowControl w:val="0"/>
              <w:rPr>
                <w:rFonts w:ascii="GHEA Grapalat" w:hAnsi="GHEA Grapalat" w:cs="Arial"/>
                <w:sz w:val="16"/>
                <w:szCs w:val="16"/>
              </w:rPr>
            </w:pP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sidRPr="00B138F3">
              <w:rPr>
                <w:rFonts w:ascii="GHEA Grapalat" w:hAnsi="GHEA Grapalat"/>
                <w:sz w:val="16"/>
                <w:szCs w:val="16"/>
              </w:rPr>
              <w:t>%</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2F3728" w:rsidRPr="002F3728" w:rsidRDefault="002F3728" w:rsidP="002F3728">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bookmarkStart w:id="1" w:name="_GoBack"/>
            <w:bookmarkEnd w:id="1"/>
            <w:r w:rsidRPr="002F3728">
              <w:rPr>
                <w:rFonts w:ascii="GHEA Grapalat" w:hAnsi="GHEA Grapalat"/>
              </w:rP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3"/>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710" w:rsidRDefault="00C43710" w:rsidP="00E12B8D">
      <w:r>
        <w:separator/>
      </w:r>
    </w:p>
  </w:endnote>
  <w:endnote w:type="continuationSeparator" w:id="0">
    <w:p w:rsidR="00C43710" w:rsidRDefault="00C43710"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F76968" w:rsidRPr="00C861E9" w:rsidRDefault="00F7696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05E56">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710" w:rsidRDefault="00C43710" w:rsidP="00E12B8D">
      <w:r>
        <w:separator/>
      </w:r>
    </w:p>
  </w:footnote>
  <w:footnote w:type="continuationSeparator" w:id="0">
    <w:p w:rsidR="00C43710" w:rsidRDefault="00C43710" w:rsidP="00E12B8D">
      <w:r>
        <w:continuationSeparator/>
      </w:r>
    </w:p>
  </w:footnote>
  <w:footnote w:id="1">
    <w:p w:rsidR="00F76968" w:rsidRPr="00ED3BA4" w:rsidRDefault="00F76968"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F76968" w:rsidRPr="00CD6B60" w:rsidRDefault="00F76968"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76968" w:rsidRPr="00CD6B60" w:rsidRDefault="00F76968"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76968" w:rsidRPr="00CD6B60" w:rsidRDefault="00F76968"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76968" w:rsidRPr="00CD6B60" w:rsidRDefault="00F76968"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F76968" w:rsidRPr="00CA2B01" w:rsidRDefault="00F76968"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F76968" w:rsidRPr="00CA2B01" w:rsidRDefault="00F76968"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F76968" w:rsidRPr="00CA2B01" w:rsidRDefault="00F76968"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F76968" w:rsidRPr="005D5092" w:rsidRDefault="00F76968"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F76968" w:rsidRPr="0034222E" w:rsidDel="00932115" w:rsidRDefault="00F76968"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F76968" w:rsidRPr="00D3436F" w:rsidRDefault="00F76968"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76968" w:rsidRPr="000811C1" w:rsidRDefault="00F76968" w:rsidP="00E12B8D">
      <w:pPr>
        <w:pStyle w:val="af2"/>
        <w:rPr>
          <w:rFonts w:asciiTheme="minorHAnsi" w:hAnsiTheme="minorHAnsi"/>
        </w:rPr>
      </w:pPr>
    </w:p>
  </w:footnote>
  <w:footnote w:id="6">
    <w:p w:rsidR="00F76968" w:rsidRPr="00FE2AA4" w:rsidRDefault="00F76968"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F76968" w:rsidRPr="008842CE" w:rsidRDefault="00F76968"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76968" w:rsidRPr="000811C1" w:rsidRDefault="00F76968" w:rsidP="00E12B8D">
      <w:pPr>
        <w:pStyle w:val="af2"/>
        <w:rPr>
          <w:lang w:val="af-ZA"/>
        </w:rPr>
      </w:pPr>
    </w:p>
  </w:footnote>
  <w:footnote w:id="8">
    <w:p w:rsidR="00F76968" w:rsidRDefault="00F76968" w:rsidP="00E12B8D">
      <w:pPr>
        <w:pStyle w:val="af2"/>
        <w:jc w:val="both"/>
        <w:rPr>
          <w:rFonts w:ascii="GHEA Grapalat" w:hAnsi="GHEA Grapalat"/>
          <w:i/>
          <w:lang w:val="hy-AM"/>
        </w:rPr>
      </w:pPr>
    </w:p>
    <w:p w:rsidR="00F76968" w:rsidRPr="002227A9" w:rsidRDefault="00F76968"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F76968" w:rsidRPr="00636142" w:rsidRDefault="00F76968"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F76968" w:rsidRPr="0092041F" w:rsidRDefault="00F76968"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F76968" w:rsidRPr="0092041F" w:rsidRDefault="00F76968" w:rsidP="00E12B8D">
      <w:pPr>
        <w:pStyle w:val="af2"/>
        <w:jc w:val="both"/>
        <w:rPr>
          <w:rFonts w:ascii="GHEA Grapalat" w:hAnsi="GHEA Grapalat"/>
          <w:i/>
        </w:rPr>
      </w:pPr>
    </w:p>
  </w:footnote>
  <w:footnote w:id="9">
    <w:p w:rsidR="00F76968" w:rsidRPr="004A4643" w:rsidRDefault="00F76968"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F76968" w:rsidRPr="008E4439" w:rsidRDefault="00F76968"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76968" w:rsidRPr="000811C1" w:rsidRDefault="00F76968" w:rsidP="00E12B8D">
      <w:pPr>
        <w:pStyle w:val="af2"/>
        <w:rPr>
          <w:rFonts w:ascii="Sylfaen" w:hAnsi="Sylfaen"/>
          <w:sz w:val="18"/>
          <w:szCs w:val="18"/>
        </w:rPr>
      </w:pPr>
    </w:p>
  </w:footnote>
  <w:footnote w:id="11">
    <w:p w:rsidR="00F76968" w:rsidRPr="00A31673" w:rsidRDefault="00F76968"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F76968" w:rsidRPr="00DE7706" w:rsidRDefault="00F76968"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F76968" w:rsidRPr="008416BA" w:rsidRDefault="00F76968"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76968" w:rsidRDefault="00F76968" w:rsidP="00E12B8D">
      <w:pPr>
        <w:jc w:val="both"/>
      </w:pPr>
    </w:p>
    <w:p w:rsidR="00F76968" w:rsidRPr="008B70EB" w:rsidRDefault="00F76968"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F76968" w:rsidRPr="008B70EB" w:rsidRDefault="00F76968"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F76968" w:rsidRPr="008B70EB" w:rsidRDefault="00F76968"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76968" w:rsidRDefault="00F76968" w:rsidP="00E12B8D">
      <w:pPr>
        <w:jc w:val="both"/>
        <w:rPr>
          <w:rFonts w:asciiTheme="minorHAnsi" w:hAnsiTheme="minorHAnsi"/>
          <w:lang w:val="af-ZA"/>
        </w:rPr>
      </w:pPr>
    </w:p>
  </w:footnote>
  <w:footnote w:id="14">
    <w:p w:rsidR="00F76968" w:rsidRPr="00A25D1B" w:rsidRDefault="00F76968"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F76968" w:rsidRPr="00DC619D" w:rsidRDefault="00F76968"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F76968" w:rsidRPr="00D3436F" w:rsidRDefault="00F76968"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76968" w:rsidRPr="00D3436F" w:rsidRDefault="00F76968" w:rsidP="00E12B8D">
      <w:pPr>
        <w:pStyle w:val="af2"/>
        <w:rPr>
          <w:lang w:val="es-ES"/>
        </w:rPr>
      </w:pPr>
    </w:p>
  </w:footnote>
  <w:footnote w:id="17">
    <w:p w:rsidR="00F76968" w:rsidRPr="008842CE" w:rsidRDefault="00F76968"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76968" w:rsidRPr="008842CE" w:rsidRDefault="00F76968" w:rsidP="00E12B8D">
      <w:pPr>
        <w:pStyle w:val="af2"/>
        <w:jc w:val="both"/>
        <w:rPr>
          <w:rFonts w:ascii="GHEA Grapalat" w:hAnsi="GHEA Grapalat"/>
        </w:rPr>
      </w:pPr>
    </w:p>
  </w:footnote>
  <w:footnote w:id="18">
    <w:p w:rsidR="00F76968" w:rsidRPr="008842CE" w:rsidRDefault="00F76968" w:rsidP="00E12B8D">
      <w:pPr>
        <w:pStyle w:val="af2"/>
        <w:jc w:val="both"/>
      </w:pPr>
    </w:p>
  </w:footnote>
  <w:footnote w:id="19">
    <w:p w:rsidR="00F76968" w:rsidRPr="008842CE" w:rsidRDefault="00F76968"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76968" w:rsidRPr="008842CE" w:rsidRDefault="00F76968" w:rsidP="00E12B8D">
      <w:pPr>
        <w:pStyle w:val="af2"/>
        <w:jc w:val="both"/>
        <w:rPr>
          <w:rFonts w:ascii="GHEA Grapalat" w:hAnsi="GHEA Grapalat"/>
        </w:rPr>
      </w:pPr>
    </w:p>
  </w:footnote>
  <w:footnote w:id="20">
    <w:p w:rsidR="00F76968" w:rsidRPr="008842CE" w:rsidRDefault="00F76968" w:rsidP="00E12B8D">
      <w:pPr>
        <w:pStyle w:val="af2"/>
        <w:jc w:val="both"/>
      </w:pPr>
    </w:p>
  </w:footnote>
  <w:footnote w:id="21">
    <w:p w:rsidR="00F76968" w:rsidRPr="00217344" w:rsidRDefault="00F76968"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F76968" w:rsidRPr="008842CE" w:rsidRDefault="00F76968"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F76968" w:rsidRDefault="00F76968"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F76968" w:rsidRPr="00F21C0D" w:rsidRDefault="00F76968" w:rsidP="00E12B8D">
      <w:pPr>
        <w:pStyle w:val="af2"/>
        <w:widowControl w:val="0"/>
        <w:jc w:val="both"/>
        <w:rPr>
          <w:lang w:val="hy-AM"/>
        </w:rPr>
      </w:pPr>
    </w:p>
  </w:footnote>
  <w:footnote w:id="24">
    <w:p w:rsidR="00F76968" w:rsidRDefault="00F76968"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76968" w:rsidRDefault="00F76968" w:rsidP="00E12B8D">
      <w:pPr>
        <w:pStyle w:val="af2"/>
        <w:widowControl w:val="0"/>
        <w:jc w:val="both"/>
        <w:rPr>
          <w:rFonts w:ascii="GHEA Grapalat" w:hAnsi="GHEA Grapalat"/>
          <w:i/>
        </w:rPr>
      </w:pPr>
    </w:p>
    <w:p w:rsidR="00F76968" w:rsidRDefault="00F76968" w:rsidP="00E12B8D">
      <w:pPr>
        <w:pStyle w:val="af2"/>
        <w:widowControl w:val="0"/>
        <w:jc w:val="both"/>
        <w:rPr>
          <w:rFonts w:ascii="GHEA Grapalat" w:hAnsi="GHEA Grapalat"/>
          <w:i/>
        </w:rPr>
      </w:pPr>
    </w:p>
    <w:p w:rsidR="00F76968" w:rsidRPr="00EB336B" w:rsidRDefault="00F76968"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F76968" w:rsidRPr="00D3436F" w:rsidRDefault="00F76968" w:rsidP="00E12B8D">
      <w:pPr>
        <w:pStyle w:val="af2"/>
        <w:rPr>
          <w:lang w:val="hy-AM"/>
        </w:rPr>
      </w:pPr>
    </w:p>
  </w:footnote>
  <w:footnote w:id="25">
    <w:p w:rsidR="00F76968" w:rsidRPr="008842CE" w:rsidRDefault="00F76968"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76968" w:rsidRPr="00E85250" w:rsidRDefault="00F76968" w:rsidP="00E12B8D">
      <w:pPr>
        <w:widowControl w:val="0"/>
        <w:spacing w:after="160" w:line="360" w:lineRule="auto"/>
        <w:ind w:firstLine="709"/>
        <w:jc w:val="both"/>
        <w:rPr>
          <w:rFonts w:ascii="GHEA Grapalat" w:hAnsi="GHEA Grapalat"/>
          <w:lang w:val="hy-AM"/>
        </w:rPr>
      </w:pPr>
    </w:p>
    <w:p w:rsidR="00F76968" w:rsidRPr="00D3436F" w:rsidRDefault="00F76968" w:rsidP="00E12B8D">
      <w:pPr>
        <w:pStyle w:val="af2"/>
        <w:rPr>
          <w:lang w:val="hy-AM"/>
        </w:rPr>
      </w:pPr>
    </w:p>
  </w:footnote>
  <w:footnote w:id="26">
    <w:p w:rsidR="00F76968" w:rsidRPr="00402BC3" w:rsidRDefault="00F76968"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76968" w:rsidRPr="00552088" w:rsidRDefault="00F76968"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76968" w:rsidRPr="00D3436F" w:rsidRDefault="00F76968" w:rsidP="00E12B8D">
      <w:pPr>
        <w:pStyle w:val="af2"/>
        <w:rPr>
          <w:lang w:val="hy-AM"/>
        </w:rPr>
      </w:pPr>
    </w:p>
  </w:footnote>
  <w:footnote w:id="27">
    <w:p w:rsidR="00F76968" w:rsidRPr="008842CE" w:rsidRDefault="00F76968"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76968" w:rsidRPr="00D3436F" w:rsidRDefault="00F76968" w:rsidP="00E12B8D">
      <w:pPr>
        <w:pStyle w:val="af2"/>
        <w:rPr>
          <w:lang w:val="hy-AM"/>
        </w:rPr>
      </w:pPr>
    </w:p>
  </w:footnote>
  <w:footnote w:id="28">
    <w:p w:rsidR="00F76968" w:rsidRPr="00D3436F" w:rsidRDefault="00F76968"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F76968" w:rsidRPr="008842CE" w:rsidRDefault="00F76968"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76968" w:rsidRPr="00D3436F" w:rsidRDefault="00F76968" w:rsidP="00E12B8D">
      <w:pPr>
        <w:pStyle w:val="af2"/>
        <w:rPr>
          <w:lang w:val="hy-AM"/>
        </w:rPr>
      </w:pPr>
    </w:p>
  </w:footnote>
  <w:footnote w:id="30">
    <w:p w:rsidR="00F76968" w:rsidRPr="008842CE" w:rsidRDefault="00F76968" w:rsidP="00E12B8D">
      <w:pPr>
        <w:pStyle w:val="af2"/>
        <w:widowControl w:val="0"/>
        <w:jc w:val="both"/>
      </w:pPr>
    </w:p>
  </w:footnote>
  <w:footnote w:id="31">
    <w:p w:rsidR="00F76968" w:rsidRPr="008842CE" w:rsidRDefault="00F76968" w:rsidP="00E12B8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A710A"/>
    <w:rsid w:val="000F7140"/>
    <w:rsid w:val="00131E47"/>
    <w:rsid w:val="002062DA"/>
    <w:rsid w:val="0023627D"/>
    <w:rsid w:val="00261592"/>
    <w:rsid w:val="002B7D54"/>
    <w:rsid w:val="002C3F4E"/>
    <w:rsid w:val="002F3728"/>
    <w:rsid w:val="00305E56"/>
    <w:rsid w:val="00393DA3"/>
    <w:rsid w:val="00415E4A"/>
    <w:rsid w:val="00417F70"/>
    <w:rsid w:val="00446B99"/>
    <w:rsid w:val="004D0A48"/>
    <w:rsid w:val="00501D4F"/>
    <w:rsid w:val="005126FF"/>
    <w:rsid w:val="0054508A"/>
    <w:rsid w:val="0056009E"/>
    <w:rsid w:val="005E5263"/>
    <w:rsid w:val="006371CE"/>
    <w:rsid w:val="006816E3"/>
    <w:rsid w:val="007441DB"/>
    <w:rsid w:val="007617B2"/>
    <w:rsid w:val="007705CF"/>
    <w:rsid w:val="007941A0"/>
    <w:rsid w:val="007C4DE6"/>
    <w:rsid w:val="007E5C72"/>
    <w:rsid w:val="00825EDD"/>
    <w:rsid w:val="008414E6"/>
    <w:rsid w:val="008B1F5B"/>
    <w:rsid w:val="008B347A"/>
    <w:rsid w:val="00920D6A"/>
    <w:rsid w:val="009256FD"/>
    <w:rsid w:val="0095594C"/>
    <w:rsid w:val="009927CF"/>
    <w:rsid w:val="009D0C64"/>
    <w:rsid w:val="009E3704"/>
    <w:rsid w:val="00A269BF"/>
    <w:rsid w:val="00AC52E3"/>
    <w:rsid w:val="00AE3E61"/>
    <w:rsid w:val="00AE78BB"/>
    <w:rsid w:val="00B34A5D"/>
    <w:rsid w:val="00BC4FCE"/>
    <w:rsid w:val="00C43710"/>
    <w:rsid w:val="00C63B8E"/>
    <w:rsid w:val="00CC23DA"/>
    <w:rsid w:val="00CC492F"/>
    <w:rsid w:val="00DC2791"/>
    <w:rsid w:val="00E12B8D"/>
    <w:rsid w:val="00E86065"/>
    <w:rsid w:val="00E90B9C"/>
    <w:rsid w:val="00F37A62"/>
    <w:rsid w:val="00F62DCA"/>
    <w:rsid w:val="00F6350C"/>
    <w:rsid w:val="00F76968"/>
    <w:rsid w:val="00FC175D"/>
    <w:rsid w:val="00FD135C"/>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8A58E-C429-4C23-B929-55B836EE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5E5263"/>
    <w:rPr>
      <w:rFonts w:ascii="Consolas" w:hAnsi="Consolas" w:cs="Consolas"/>
      <w:sz w:val="20"/>
      <w:szCs w:val="20"/>
    </w:rPr>
  </w:style>
  <w:style w:type="character" w:customStyle="1" w:styleId="HTML0">
    <w:name w:val="Стандартный HTML Знак"/>
    <w:basedOn w:val="a0"/>
    <w:link w:val="HTML"/>
    <w:uiPriority w:val="99"/>
    <w:semiHidden/>
    <w:rsid w:val="005E5263"/>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21967</Words>
  <Characters>125216</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40</cp:revision>
  <dcterms:created xsi:type="dcterms:W3CDTF">2023-12-15T08:42:00Z</dcterms:created>
  <dcterms:modified xsi:type="dcterms:W3CDTF">2024-12-16T08:02:00Z</dcterms:modified>
</cp:coreProperties>
</file>